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2F043" w14:textId="51E241A4" w:rsidR="002C4797" w:rsidRDefault="00471421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52C63" wp14:editId="4FA52D09">
                <wp:simplePos x="0" y="0"/>
                <wp:positionH relativeFrom="margin">
                  <wp:posOffset>-90170</wp:posOffset>
                </wp:positionH>
                <wp:positionV relativeFrom="paragraph">
                  <wp:posOffset>209550</wp:posOffset>
                </wp:positionV>
                <wp:extent cx="5543550" cy="26479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4F2A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7D8EC01E" w14:textId="17586891" w:rsidR="002C4797" w:rsidRPr="00D14E56" w:rsidRDefault="000717B5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23</w:t>
                            </w:r>
                            <w:r w:rsidR="008A55E1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.04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78F318B4" w14:textId="77777777" w:rsidR="00CD32D7" w:rsidRPr="00DA37B7" w:rsidRDefault="00CD32D7" w:rsidP="00CD32D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4C78B8CF" w14:textId="2E920CE8" w:rsidR="002C4797" w:rsidRDefault="008A55E1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Corona-Pandemie </w:t>
                            </w:r>
                            <w:r w:rsidR="009A226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verändert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Sparverhalten </w:t>
                            </w:r>
                            <w:r w:rsidR="009A226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der Deutschen </w:t>
                            </w:r>
                            <w:r w:rsidR="000717B5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massiv</w:t>
                            </w:r>
                          </w:p>
                          <w:p w14:paraId="4E56AC66" w14:textId="7C68FA9D" w:rsidR="002C4797" w:rsidRPr="00CD0FEA" w:rsidRDefault="00F6535D" w:rsidP="002C479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Unsicherheit macht sich breit</w:t>
                            </w:r>
                          </w:p>
                          <w:p w14:paraId="6E209EAB" w14:textId="77777777" w:rsidR="002C4797" w:rsidRPr="00E767BE" w:rsidRDefault="002C4797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A6565B2" w14:textId="77777777" w:rsidR="009A226B" w:rsidRDefault="009A226B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Deutlicher Rückgang des Sparwillens in nur kurzer Zeit</w:t>
                            </w:r>
                          </w:p>
                          <w:p w14:paraId="4A65A6BD" w14:textId="64CA8C04" w:rsidR="009A226B" w:rsidRDefault="009A226B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Bereits über 40 Prozent beabsichtigen</w:t>
                            </w:r>
                            <w:r w:rsidR="00DA37B7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AF14CB">
                              <w:rPr>
                                <w:rFonts w:ascii="Arial" w:hAnsi="Arial" w:cs="Arial"/>
                              </w:rPr>
                              <w:t xml:space="preserve"> künftig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nicht oder weniger zu sparen </w:t>
                            </w:r>
                          </w:p>
                          <w:p w14:paraId="1DC82214" w14:textId="353801A7" w:rsidR="002C4797" w:rsidRDefault="00F6535D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Gezielte Zukunftsvorsorge gewinnt an Bedeutung</w:t>
                            </w:r>
                          </w:p>
                          <w:p w14:paraId="1398D873" w14:textId="1B37307D" w:rsidR="00293836" w:rsidRPr="00C80D53" w:rsidRDefault="007A0FE3" w:rsidP="007C593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Für jeden </w:t>
                            </w:r>
                            <w:r w:rsidR="00CA061F">
                              <w:rPr>
                                <w:rFonts w:ascii="Arial" w:hAnsi="Arial" w:cs="Arial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ierten Befragten ist und bleibt das Girokonto </w:t>
                            </w:r>
                            <w:r w:rsidR="00CD451D">
                              <w:rPr>
                                <w:rFonts w:ascii="Arial" w:hAnsi="Arial" w:cs="Arial"/>
                              </w:rPr>
                              <w:t xml:space="preserve">ein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sichere</w:t>
                            </w:r>
                            <w:r w:rsidR="00CD451D">
                              <w:rPr>
                                <w:rFonts w:ascii="Arial" w:hAnsi="Arial" w:cs="Arial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Hafen in unsicheren Zeiten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52C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1pt;margin-top:16.5pt;width:436.5pt;height:20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" stroked="f">
                <v:textbox>
                  <w:txbxContent>
                    <w:p w14:paraId="0C74F2A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7D8EC01E" w14:textId="17586891" w:rsidR="002C4797" w:rsidRPr="00D14E56" w:rsidRDefault="000717B5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23</w:t>
                      </w:r>
                      <w:r w:rsidR="008A55E1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.04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78F318B4" w14:textId="77777777" w:rsidR="00CD32D7" w:rsidRPr="00DA37B7" w:rsidRDefault="00CD32D7" w:rsidP="00CD32D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4C78B8CF" w14:textId="2E920CE8" w:rsidR="002C4797" w:rsidRDefault="008A55E1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Corona-Pandemie </w:t>
                      </w:r>
                      <w:r w:rsidR="009A226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verändert 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Sparverhalten </w:t>
                      </w:r>
                      <w:r w:rsidR="009A226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der Deutschen </w:t>
                      </w:r>
                      <w:r w:rsidR="000717B5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massiv</w:t>
                      </w:r>
                    </w:p>
                    <w:p w14:paraId="4E56AC66" w14:textId="7C68FA9D" w:rsidR="002C4797" w:rsidRPr="00CD0FEA" w:rsidRDefault="00F6535D" w:rsidP="002C479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Unsicherheit macht sich breit</w:t>
                      </w:r>
                    </w:p>
                    <w:p w14:paraId="6E209EAB" w14:textId="77777777" w:rsidR="002C4797" w:rsidRPr="00E767BE" w:rsidRDefault="002C4797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A6565B2" w14:textId="77777777" w:rsidR="009A226B" w:rsidRDefault="009A226B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Deutlicher Rückgang des Sparwillens in nur kurzer Zeit</w:t>
                      </w:r>
                    </w:p>
                    <w:p w14:paraId="4A65A6BD" w14:textId="64CA8C04" w:rsidR="009A226B" w:rsidRDefault="009A226B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Bereits über 40 Prozent beabsichtigen</w:t>
                      </w:r>
                      <w:r w:rsidR="00DA37B7">
                        <w:rPr>
                          <w:rFonts w:ascii="Arial" w:hAnsi="Arial" w:cs="Arial"/>
                        </w:rPr>
                        <w:t>,</w:t>
                      </w:r>
                      <w:r w:rsidR="00AF14CB">
                        <w:rPr>
                          <w:rFonts w:ascii="Arial" w:hAnsi="Arial" w:cs="Arial"/>
                        </w:rPr>
                        <w:t xml:space="preserve"> künftig</w:t>
                      </w:r>
                      <w:r>
                        <w:rPr>
                          <w:rFonts w:ascii="Arial" w:hAnsi="Arial" w:cs="Arial"/>
                        </w:rPr>
                        <w:t xml:space="preserve"> nicht oder weniger zu sparen </w:t>
                      </w:r>
                    </w:p>
                    <w:p w14:paraId="1DC82214" w14:textId="353801A7" w:rsidR="002C4797" w:rsidRDefault="00F6535D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Gezielte Zukunftsvorsorge gewinnt an Bedeutung</w:t>
                      </w:r>
                    </w:p>
                    <w:p w14:paraId="1398D873" w14:textId="1B37307D" w:rsidR="00293836" w:rsidRPr="00C80D53" w:rsidRDefault="007A0FE3" w:rsidP="007C593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Für jeden </w:t>
                      </w:r>
                      <w:r w:rsidR="00CA061F">
                        <w:rPr>
                          <w:rFonts w:ascii="Arial" w:hAnsi="Arial" w:cs="Arial"/>
                        </w:rPr>
                        <w:t>v</w:t>
                      </w:r>
                      <w:r>
                        <w:rPr>
                          <w:rFonts w:ascii="Arial" w:hAnsi="Arial" w:cs="Arial"/>
                        </w:rPr>
                        <w:t xml:space="preserve">ierten Befragten ist und bleibt das Girokonto </w:t>
                      </w:r>
                      <w:r w:rsidR="00CD451D">
                        <w:rPr>
                          <w:rFonts w:ascii="Arial" w:hAnsi="Arial" w:cs="Arial"/>
                        </w:rPr>
                        <w:t xml:space="preserve">ein </w:t>
                      </w:r>
                      <w:r>
                        <w:rPr>
                          <w:rFonts w:ascii="Arial" w:hAnsi="Arial" w:cs="Arial"/>
                        </w:rPr>
                        <w:t>sichere</w:t>
                      </w:r>
                      <w:r w:rsidR="00CD451D">
                        <w:rPr>
                          <w:rFonts w:ascii="Arial" w:hAnsi="Arial" w:cs="Arial"/>
                        </w:rPr>
                        <w:t>r</w:t>
                      </w:r>
                      <w:r>
                        <w:rPr>
                          <w:rFonts w:ascii="Arial" w:hAnsi="Arial" w:cs="Arial"/>
                        </w:rPr>
                        <w:t xml:space="preserve"> Hafen in unsicheren Zeiten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C807E3" w14:textId="2FE07B2D" w:rsidR="002C4797" w:rsidRDefault="002C4797"/>
    <w:p w14:paraId="48105835" w14:textId="77777777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77777777" w:rsidR="007A6FBB" w:rsidRDefault="007A6FBB"/>
    <w:p w14:paraId="00FDF4B4" w14:textId="77777777" w:rsidR="002C4797" w:rsidRDefault="002C4797"/>
    <w:p w14:paraId="29A1531E" w14:textId="77777777" w:rsidR="002C4797" w:rsidRDefault="002C4797"/>
    <w:p w14:paraId="2CFE6271" w14:textId="77777777" w:rsidR="002C4797" w:rsidRDefault="002C4797"/>
    <w:p w14:paraId="7C203A71" w14:textId="77777777" w:rsidR="00C80D53" w:rsidRDefault="00C80D5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A18A37F" w14:textId="77777777" w:rsidR="009316AE" w:rsidRDefault="009316AE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2CAFD9D" w14:textId="77777777" w:rsidR="00DA37B7" w:rsidRDefault="00DA37B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81A9A66" w14:textId="3F58D515" w:rsidR="00C46543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0717B5">
        <w:rPr>
          <w:rFonts w:ascii="Arial" w:hAnsi="Arial" w:cs="Arial"/>
          <w:sz w:val="18"/>
          <w:szCs w:val="18"/>
          <w:lang w:eastAsia="ja-JP"/>
        </w:rPr>
        <w:t>23</w:t>
      </w:r>
      <w:r w:rsidR="008A55E1">
        <w:rPr>
          <w:rFonts w:ascii="Arial" w:hAnsi="Arial" w:cs="Arial"/>
          <w:sz w:val="18"/>
          <w:szCs w:val="18"/>
          <w:lang w:eastAsia="ja-JP"/>
        </w:rPr>
        <w:t>.04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F6535D">
        <w:rPr>
          <w:rFonts w:ascii="Arial" w:hAnsi="Arial" w:cs="Arial"/>
          <w:sz w:val="18"/>
          <w:szCs w:val="18"/>
          <w:lang w:eastAsia="ja-JP"/>
        </w:rPr>
        <w:t xml:space="preserve"> „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Sparen muss man sich leisten können“ – was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bislang eher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als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angestaubte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Binsenweisheit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>galt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wird derzeit für mehr und mehr Deutsche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angesichts der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Corona-Pandemie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>und der wirtschaftlichen Folgen</w:t>
      </w:r>
      <w:r w:rsidR="009A226B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zur </w:t>
      </w:r>
      <w:r w:rsidR="009A226B">
        <w:rPr>
          <w:rFonts w:ascii="Arial" w:hAnsi="Arial" w:cs="Arial"/>
          <w:b/>
          <w:sz w:val="18"/>
          <w:szCs w:val="18"/>
          <w:lang w:eastAsia="ja-JP"/>
        </w:rPr>
        <w:t>dramatische</w:t>
      </w:r>
      <w:r w:rsidR="00605DC0">
        <w:rPr>
          <w:rFonts w:ascii="Arial" w:hAnsi="Arial" w:cs="Arial"/>
          <w:b/>
          <w:sz w:val="18"/>
          <w:szCs w:val="18"/>
          <w:lang w:eastAsia="ja-JP"/>
        </w:rPr>
        <w:t>n</w:t>
      </w:r>
      <w:r w:rsidR="009A226B">
        <w:rPr>
          <w:rFonts w:ascii="Arial" w:hAnsi="Arial" w:cs="Arial"/>
          <w:b/>
          <w:sz w:val="18"/>
          <w:szCs w:val="18"/>
          <w:lang w:eastAsia="ja-JP"/>
        </w:rPr>
        <w:t xml:space="preserve"> Erfahrung</w:t>
      </w:r>
      <w:r w:rsidR="00605DC0">
        <w:rPr>
          <w:rFonts w:ascii="Arial" w:hAnsi="Arial" w:cs="Arial"/>
          <w:b/>
          <w:sz w:val="18"/>
          <w:szCs w:val="18"/>
          <w:lang w:eastAsia="ja-JP"/>
        </w:rPr>
        <w:t>.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Vor wenigen Monaten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im Oktober 2019 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sagten </w:t>
      </w:r>
      <w:r w:rsidR="00F6535D">
        <w:rPr>
          <w:rFonts w:ascii="Arial" w:hAnsi="Arial" w:cs="Arial"/>
          <w:b/>
          <w:sz w:val="18"/>
          <w:szCs w:val="18"/>
          <w:lang w:eastAsia="ja-JP"/>
        </w:rPr>
        <w:t>noch</w:t>
      </w:r>
      <w:r w:rsidR="00B665D4">
        <w:rPr>
          <w:rFonts w:ascii="Arial" w:hAnsi="Arial" w:cs="Arial"/>
          <w:b/>
          <w:sz w:val="18"/>
          <w:szCs w:val="18"/>
          <w:lang w:eastAsia="ja-JP"/>
        </w:rPr>
        <w:t xml:space="preserve"> drei Viertel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665D4">
        <w:rPr>
          <w:rFonts w:ascii="Arial" w:hAnsi="Arial" w:cs="Arial"/>
          <w:b/>
          <w:sz w:val="18"/>
          <w:szCs w:val="18"/>
          <w:lang w:eastAsia="ja-JP"/>
        </w:rPr>
        <w:t>der durch die norisbank bevölkerungsrepräsentativ Befragten</w:t>
      </w:r>
      <w:r w:rsidR="00F6535D">
        <w:rPr>
          <w:rFonts w:ascii="Arial" w:hAnsi="Arial" w:cs="Arial"/>
          <w:b/>
          <w:sz w:val="18"/>
          <w:szCs w:val="18"/>
          <w:lang w:eastAsia="ja-JP"/>
        </w:rPr>
        <w:t>, dass sie 2020 mehr oder zumindest genauso viel sparen wollen wie im Vorjahr</w:t>
      </w:r>
      <w:r w:rsidR="00037D2A">
        <w:rPr>
          <w:rFonts w:ascii="Arial" w:hAnsi="Arial" w:cs="Arial"/>
          <w:b/>
          <w:sz w:val="18"/>
          <w:szCs w:val="18"/>
          <w:lang w:eastAsia="ja-JP"/>
        </w:rPr>
        <w:t>. Ein Be</w:t>
      </w:r>
      <w:r w:rsidR="00037D2A">
        <w:rPr>
          <w:rFonts w:ascii="Arial" w:hAnsi="Arial" w:cs="Arial"/>
          <w:b/>
          <w:sz w:val="18"/>
          <w:szCs w:val="18"/>
          <w:lang w:eastAsia="ja-JP"/>
        </w:rPr>
        <w:lastRenderedPageBreak/>
        <w:t>fragungsergebnis, das in den letzten drei Jahre auf hohem Niveau recht stabil war (2019: 72,6 Prozent; 2018: 74,0 Prozent; 2017: 73,7 Prozent).</w:t>
      </w:r>
      <w:r w:rsidR="00605DC0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AF14CB">
        <w:rPr>
          <w:rFonts w:ascii="Arial" w:hAnsi="Arial" w:cs="Arial"/>
          <w:b/>
          <w:sz w:val="18"/>
          <w:szCs w:val="18"/>
          <w:lang w:eastAsia="ja-JP"/>
        </w:rPr>
        <w:t>Und nun? Nach nur kurzer Zeit hinterlässt die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 Corona-Krise </w:t>
      </w:r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bei vielen deutliche Spuren: </w:t>
      </w:r>
      <w:r w:rsidR="00894494">
        <w:rPr>
          <w:rFonts w:ascii="Arial" w:hAnsi="Arial" w:cs="Arial"/>
          <w:b/>
          <w:sz w:val="18"/>
          <w:szCs w:val="18"/>
          <w:lang w:eastAsia="ja-JP"/>
        </w:rPr>
        <w:t>S</w:t>
      </w:r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o hat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>in wenigen Wochen</w:t>
      </w:r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 jeder sechste Deutsche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 xml:space="preserve">offenbar </w:t>
      </w:r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seine Sparpläne aufgegeben. In einer aktuellen Befragung sagen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 xml:space="preserve">bereits </w:t>
      </w:r>
      <w:r w:rsidR="00894494">
        <w:rPr>
          <w:rFonts w:ascii="Arial" w:hAnsi="Arial" w:cs="Arial"/>
          <w:b/>
          <w:sz w:val="18"/>
          <w:szCs w:val="18"/>
          <w:lang w:eastAsia="ja-JP"/>
        </w:rPr>
        <w:t xml:space="preserve">knapp </w:t>
      </w:r>
      <w:r w:rsidR="00AF14CB">
        <w:rPr>
          <w:rFonts w:ascii="Arial" w:hAnsi="Arial" w:cs="Arial"/>
          <w:b/>
          <w:sz w:val="18"/>
          <w:szCs w:val="18"/>
          <w:lang w:eastAsia="ja-JP"/>
        </w:rPr>
        <w:t>40</w:t>
      </w:r>
      <w:r w:rsidR="000717B5">
        <w:rPr>
          <w:rFonts w:ascii="Arial" w:hAnsi="Arial" w:cs="Arial"/>
          <w:b/>
          <w:sz w:val="18"/>
          <w:szCs w:val="18"/>
          <w:lang w:eastAsia="ja-JP"/>
        </w:rPr>
        <w:t xml:space="preserve"> Prozent</w:t>
      </w:r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 der Deutschen</w:t>
      </w:r>
      <w:r w:rsidR="00AB2F12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proofErr w:type="gramStart"/>
      <w:r w:rsidR="00AF14CB">
        <w:rPr>
          <w:rFonts w:ascii="Arial" w:hAnsi="Arial" w:cs="Arial"/>
          <w:b/>
          <w:sz w:val="18"/>
          <w:szCs w:val="18"/>
          <w:lang w:eastAsia="ja-JP"/>
        </w:rPr>
        <w:t>das</w:t>
      </w:r>
      <w:r w:rsidR="00894494">
        <w:rPr>
          <w:rFonts w:ascii="Arial" w:hAnsi="Arial" w:cs="Arial"/>
          <w:b/>
          <w:sz w:val="18"/>
          <w:szCs w:val="18"/>
          <w:lang w:eastAsia="ja-JP"/>
        </w:rPr>
        <w:t>s</w:t>
      </w:r>
      <w:proofErr w:type="gramEnd"/>
      <w:r w:rsidR="00AF14CB">
        <w:rPr>
          <w:rFonts w:ascii="Arial" w:hAnsi="Arial" w:cs="Arial"/>
          <w:b/>
          <w:sz w:val="18"/>
          <w:szCs w:val="18"/>
          <w:lang w:eastAsia="ja-JP"/>
        </w:rPr>
        <w:t xml:space="preserve"> sie künftig weniger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 xml:space="preserve">oder gar nicht </w:t>
      </w:r>
      <w:r w:rsidR="00AB2F12">
        <w:rPr>
          <w:rFonts w:ascii="Arial" w:hAnsi="Arial" w:cs="Arial"/>
          <w:b/>
          <w:sz w:val="18"/>
          <w:szCs w:val="18"/>
          <w:lang w:eastAsia="ja-JP"/>
        </w:rPr>
        <w:t xml:space="preserve">mehr </w:t>
      </w:r>
      <w:r w:rsidR="00AF14CB">
        <w:rPr>
          <w:rFonts w:ascii="Arial" w:hAnsi="Arial" w:cs="Arial"/>
          <w:b/>
          <w:sz w:val="18"/>
          <w:szCs w:val="18"/>
          <w:lang w:eastAsia="ja-JP"/>
        </w:rPr>
        <w:t>sparen werden.</w:t>
      </w:r>
      <w:r w:rsidR="00F6535D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 xml:space="preserve">Die Befragung zeigt: </w:t>
      </w:r>
      <w:r w:rsidR="000717B5">
        <w:rPr>
          <w:rFonts w:ascii="Arial" w:hAnsi="Arial" w:cs="Arial"/>
          <w:b/>
          <w:sz w:val="18"/>
          <w:szCs w:val="18"/>
          <w:lang w:eastAsia="ja-JP"/>
        </w:rPr>
        <w:t xml:space="preserve">Der </w:t>
      </w:r>
      <w:r w:rsidR="00B665D4">
        <w:rPr>
          <w:rFonts w:ascii="Arial" w:hAnsi="Arial" w:cs="Arial"/>
          <w:b/>
          <w:sz w:val="18"/>
          <w:szCs w:val="18"/>
          <w:lang w:eastAsia="ja-JP"/>
        </w:rPr>
        <w:t xml:space="preserve">Sparwille der Deutschen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 xml:space="preserve">sinkt </w:t>
      </w:r>
      <w:r w:rsidR="00B665D4">
        <w:rPr>
          <w:rFonts w:ascii="Arial" w:hAnsi="Arial" w:cs="Arial"/>
          <w:b/>
          <w:sz w:val="18"/>
          <w:szCs w:val="18"/>
          <w:lang w:eastAsia="ja-JP"/>
        </w:rPr>
        <w:t xml:space="preserve">erstmals seit drei Jahren und </w:t>
      </w:r>
      <w:r w:rsidR="00037D2A">
        <w:rPr>
          <w:rFonts w:ascii="Arial" w:hAnsi="Arial" w:cs="Arial"/>
          <w:b/>
          <w:sz w:val="18"/>
          <w:szCs w:val="18"/>
          <w:lang w:eastAsia="ja-JP"/>
        </w:rPr>
        <w:t>das sogar abrupt.</w:t>
      </w:r>
    </w:p>
    <w:p w14:paraId="7FA1F4AC" w14:textId="77777777" w:rsidR="00C46543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68CA6BA5" w14:textId="2A9FE012" w:rsidR="00836CF1" w:rsidRDefault="00037D2A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Ein wesentlicher Grund: 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Unsicherheit macht sich bei den Deutschen angesichts der </w:t>
      </w:r>
      <w:r>
        <w:rPr>
          <w:rFonts w:ascii="Arial" w:hAnsi="Arial" w:cs="Arial"/>
          <w:sz w:val="18"/>
          <w:szCs w:val="18"/>
          <w:lang w:eastAsia="ja-JP"/>
        </w:rPr>
        <w:t xml:space="preserve">jüngsten Erfahrungen und der 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noch nicht absehbaren Folgen der Corona-Pandemie breit. 45 Prozent der Deutschen, so das aktuelle Umfrageergebnis, möchten </w:t>
      </w:r>
      <w:r>
        <w:rPr>
          <w:rFonts w:ascii="Arial" w:hAnsi="Arial" w:cs="Arial"/>
          <w:sz w:val="18"/>
          <w:szCs w:val="18"/>
          <w:lang w:eastAsia="ja-JP"/>
        </w:rPr>
        <w:t xml:space="preserve">mit Blick auf Ihre Finanzen 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erst einmal abwarten, wie sich die aktuelle </w:t>
      </w:r>
      <w:r w:rsidR="00BC42C3">
        <w:rPr>
          <w:rFonts w:ascii="Arial" w:hAnsi="Arial" w:cs="Arial"/>
          <w:sz w:val="18"/>
          <w:szCs w:val="18"/>
          <w:lang w:eastAsia="ja-JP"/>
        </w:rPr>
        <w:t>Situation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 auf sie auswirk</w:t>
      </w:r>
      <w:r w:rsidR="00722663">
        <w:rPr>
          <w:rFonts w:ascii="Arial" w:hAnsi="Arial" w:cs="Arial"/>
          <w:sz w:val="18"/>
          <w:szCs w:val="18"/>
          <w:lang w:eastAsia="ja-JP"/>
        </w:rPr>
        <w:t>en wird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. Das hat Folgen </w:t>
      </w:r>
      <w:r w:rsidR="00CA061F">
        <w:rPr>
          <w:rFonts w:ascii="Arial" w:hAnsi="Arial" w:cs="Arial"/>
          <w:sz w:val="18"/>
          <w:szCs w:val="18"/>
          <w:lang w:eastAsia="ja-JP"/>
        </w:rPr>
        <w:t xml:space="preserve"> – s</w:t>
      </w:r>
      <w:r w:rsidR="00722663">
        <w:rPr>
          <w:rFonts w:ascii="Arial" w:hAnsi="Arial" w:cs="Arial"/>
          <w:sz w:val="18"/>
          <w:szCs w:val="18"/>
          <w:lang w:eastAsia="ja-JP"/>
        </w:rPr>
        <w:t>owohl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 auf das Konsum- </w:t>
      </w:r>
      <w:r w:rsidR="00722663">
        <w:rPr>
          <w:rFonts w:ascii="Arial" w:hAnsi="Arial" w:cs="Arial"/>
          <w:sz w:val="18"/>
          <w:szCs w:val="18"/>
          <w:lang w:eastAsia="ja-JP"/>
        </w:rPr>
        <w:t>als auch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 vor allem auf das Sparverhalten. Plante vor der Krise noch jeder Fünfte eine größere Anschaffung in diesem Jahr, so tut dies </w:t>
      </w:r>
      <w:r>
        <w:rPr>
          <w:rFonts w:ascii="Arial" w:hAnsi="Arial" w:cs="Arial"/>
          <w:sz w:val="18"/>
          <w:szCs w:val="18"/>
          <w:lang w:eastAsia="ja-JP"/>
        </w:rPr>
        <w:t xml:space="preserve">aktuell </w:t>
      </w:r>
      <w:r w:rsidR="00001A34">
        <w:rPr>
          <w:rFonts w:ascii="Arial" w:hAnsi="Arial" w:cs="Arial"/>
          <w:sz w:val="18"/>
          <w:szCs w:val="18"/>
          <w:lang w:eastAsia="ja-JP"/>
        </w:rPr>
        <w:t>nur noch jeder Sechste (</w:t>
      </w:r>
      <w:hyperlink r:id="rId12" w:history="1">
        <w:r w:rsidR="00001A34" w:rsidRPr="00001A34">
          <w:rPr>
            <w:rStyle w:val="Hyperlink"/>
            <w:rFonts w:ascii="Arial" w:hAnsi="Arial" w:cs="Arial"/>
            <w:sz w:val="18"/>
            <w:szCs w:val="18"/>
            <w:lang w:eastAsia="ja-JP"/>
          </w:rPr>
          <w:t>www.norisbank.de/konsumplaene.html</w:t>
        </w:r>
      </w:hyperlink>
      <w:r w:rsidR="00001A34">
        <w:rPr>
          <w:rFonts w:ascii="Arial" w:hAnsi="Arial" w:cs="Arial"/>
          <w:sz w:val="18"/>
          <w:szCs w:val="18"/>
          <w:lang w:eastAsia="ja-JP"/>
        </w:rPr>
        <w:t xml:space="preserve">). </w:t>
      </w:r>
      <w:r w:rsidR="00CA061F">
        <w:rPr>
          <w:rFonts w:ascii="Arial" w:hAnsi="Arial" w:cs="Arial"/>
          <w:sz w:val="18"/>
          <w:szCs w:val="18"/>
          <w:lang w:eastAsia="ja-JP"/>
        </w:rPr>
        <w:t xml:space="preserve">Während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>im Oktober 2019 rund die Hälfte der Befragten</w:t>
      </w:r>
      <w:r w:rsidR="00722663">
        <w:rPr>
          <w:rFonts w:ascii="Arial" w:hAnsi="Arial" w:cs="Arial"/>
          <w:sz w:val="18"/>
          <w:szCs w:val="18"/>
          <w:lang w:eastAsia="ja-JP"/>
        </w:rPr>
        <w:t xml:space="preserve"> (48,7 Prozent)</w:t>
      </w:r>
      <w:r w:rsidR="00836CF1">
        <w:rPr>
          <w:rFonts w:ascii="Arial" w:hAnsi="Arial" w:cs="Arial"/>
          <w:sz w:val="18"/>
          <w:szCs w:val="18"/>
          <w:lang w:eastAsia="ja-JP"/>
        </w:rPr>
        <w:t xml:space="preserve"> noch</w:t>
      </w:r>
      <w:r w:rsidR="00CA061F">
        <w:rPr>
          <w:rFonts w:ascii="Arial" w:hAnsi="Arial" w:cs="Arial"/>
          <w:sz w:val="18"/>
          <w:szCs w:val="18"/>
          <w:lang w:eastAsia="ja-JP"/>
        </w:rPr>
        <w:t xml:space="preserve"> angab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 xml:space="preserve">, dass sie 2020 </w:t>
      </w:r>
      <w:r w:rsidR="00836CF1"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 xml:space="preserve">mehr sparen wollen als 2019, sind es </w:t>
      </w:r>
      <w:r w:rsidR="00722663">
        <w:rPr>
          <w:rFonts w:ascii="Arial" w:hAnsi="Arial" w:cs="Arial"/>
          <w:sz w:val="18"/>
          <w:szCs w:val="18"/>
          <w:lang w:eastAsia="ja-JP"/>
        </w:rPr>
        <w:t>in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 xml:space="preserve"> der Corona-Krise nur noch 39,6 Prozent. </w:t>
      </w:r>
    </w:p>
    <w:p w14:paraId="1B14175D" w14:textId="77777777" w:rsidR="00836CF1" w:rsidRDefault="00836CF1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F0EBF78" w14:textId="62A8FDD7" w:rsidR="00722663" w:rsidRDefault="002678D1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Bemerkenswertes weiteres Ergebnis der aktuellen Befragung: </w:t>
      </w:r>
      <w:r w:rsidR="000717B5">
        <w:rPr>
          <w:rFonts w:ascii="Arial" w:hAnsi="Arial" w:cs="Arial"/>
          <w:sz w:val="18"/>
          <w:szCs w:val="18"/>
          <w:lang w:eastAsia="ja-JP"/>
        </w:rPr>
        <w:t xml:space="preserve">Trotz </w:t>
      </w:r>
      <w:r w:rsidR="00BC42C3">
        <w:rPr>
          <w:rFonts w:ascii="Arial" w:hAnsi="Arial" w:cs="Arial"/>
          <w:sz w:val="18"/>
          <w:szCs w:val="18"/>
          <w:lang w:eastAsia="ja-JP"/>
        </w:rPr>
        <w:t>aller geäußerten Spar-Zurückhaltung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36CF1">
        <w:rPr>
          <w:rFonts w:ascii="Arial" w:hAnsi="Arial" w:cs="Arial"/>
          <w:sz w:val="18"/>
          <w:szCs w:val="18"/>
          <w:lang w:eastAsia="ja-JP"/>
        </w:rPr>
        <w:t>und trotz der Skepsis der Befragten</w:t>
      </w:r>
      <w:r w:rsidR="00836CF1" w:rsidRPr="00554D4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36CF1">
        <w:rPr>
          <w:rFonts w:ascii="Arial" w:hAnsi="Arial" w:cs="Arial"/>
          <w:sz w:val="18"/>
          <w:szCs w:val="18"/>
          <w:lang w:eastAsia="ja-JP"/>
        </w:rPr>
        <w:t>gegenüber</w:t>
      </w:r>
      <w:r w:rsidR="00836CF1" w:rsidRPr="00554D4D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künftig möglichen </w:t>
      </w:r>
      <w:r w:rsidR="00836CF1">
        <w:rPr>
          <w:rFonts w:ascii="Arial" w:hAnsi="Arial" w:cs="Arial"/>
          <w:sz w:val="18"/>
          <w:szCs w:val="18"/>
          <w:lang w:eastAsia="ja-JP"/>
        </w:rPr>
        <w:t>Wertsteigerungen bei</w:t>
      </w:r>
      <w:r w:rsidR="00836CF1" w:rsidRPr="00554D4D">
        <w:rPr>
          <w:rFonts w:ascii="Arial" w:hAnsi="Arial" w:cs="Arial"/>
          <w:sz w:val="18"/>
          <w:szCs w:val="18"/>
          <w:lang w:eastAsia="ja-JP"/>
        </w:rPr>
        <w:t xml:space="preserve"> Investitionen </w:t>
      </w:r>
      <w:r>
        <w:rPr>
          <w:rFonts w:ascii="Arial" w:hAnsi="Arial" w:cs="Arial"/>
          <w:sz w:val="18"/>
          <w:szCs w:val="18"/>
          <w:lang w:eastAsia="ja-JP"/>
        </w:rPr>
        <w:t xml:space="preserve">gewinnt </w:t>
      </w:r>
      <w:r w:rsidR="00001A34">
        <w:rPr>
          <w:rFonts w:ascii="Arial" w:hAnsi="Arial" w:cs="Arial"/>
          <w:sz w:val="18"/>
          <w:szCs w:val="18"/>
          <w:lang w:eastAsia="ja-JP"/>
        </w:rPr>
        <w:t xml:space="preserve">die gezielte Zukunftsvorsorge wieder an </w:t>
      </w:r>
      <w:r w:rsidR="00001A34" w:rsidRPr="00001A34">
        <w:rPr>
          <w:rFonts w:ascii="Arial" w:hAnsi="Arial" w:cs="Arial"/>
          <w:sz w:val="18"/>
          <w:szCs w:val="18"/>
          <w:lang w:eastAsia="ja-JP"/>
        </w:rPr>
        <w:t>Bedeutung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1A34" w:rsidRPr="00001A34">
        <w:rPr>
          <w:rFonts w:ascii="Arial" w:hAnsi="Arial" w:cs="Arial"/>
          <w:sz w:val="18"/>
          <w:szCs w:val="18"/>
          <w:lang w:eastAsia="ja-JP"/>
        </w:rPr>
        <w:t>–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 vor allem bei den 30-</w:t>
      </w:r>
      <w:r w:rsidR="00B665D4" w:rsidRPr="00001A34">
        <w:rPr>
          <w:rFonts w:ascii="Arial" w:hAnsi="Arial" w:cs="Arial"/>
          <w:sz w:val="18"/>
          <w:szCs w:val="18"/>
          <w:lang w:eastAsia="ja-JP"/>
        </w:rPr>
        <w:t xml:space="preserve"> bis 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>39</w:t>
      </w:r>
      <w:r w:rsidR="00B665D4" w:rsidRPr="00001A34">
        <w:rPr>
          <w:rFonts w:ascii="Arial" w:hAnsi="Arial" w:cs="Arial"/>
          <w:sz w:val="18"/>
          <w:szCs w:val="18"/>
          <w:lang w:eastAsia="ja-JP"/>
        </w:rPr>
        <w:t>-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Jährigen. </w:t>
      </w:r>
      <w:r w:rsidR="008A55E1" w:rsidRPr="002678D1">
        <w:rPr>
          <w:rFonts w:ascii="Arial" w:hAnsi="Arial" w:cs="Arial"/>
          <w:sz w:val="18"/>
          <w:szCs w:val="18"/>
          <w:lang w:eastAsia="ja-JP"/>
        </w:rPr>
        <w:t>N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ur 25 Prozent </w:t>
      </w:r>
      <w:r w:rsidR="000717B5">
        <w:rPr>
          <w:rFonts w:ascii="Arial" w:hAnsi="Arial" w:cs="Arial"/>
          <w:sz w:val="18"/>
          <w:szCs w:val="18"/>
          <w:lang w:eastAsia="ja-JP"/>
        </w:rPr>
        <w:t xml:space="preserve">von ihnen 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gaben vor der </w:t>
      </w:r>
      <w:r>
        <w:rPr>
          <w:rFonts w:ascii="Arial" w:hAnsi="Arial" w:cs="Arial"/>
          <w:sz w:val="18"/>
          <w:szCs w:val="18"/>
          <w:lang w:eastAsia="ja-JP"/>
        </w:rPr>
        <w:t>Corona-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Pandemie an, mehr in ihren Vermögensaufbau </w:t>
      </w:r>
      <w:r w:rsidR="00001A34" w:rsidRPr="00001A34">
        <w:rPr>
          <w:rFonts w:ascii="Arial" w:hAnsi="Arial" w:cs="Arial"/>
          <w:sz w:val="18"/>
          <w:szCs w:val="18"/>
          <w:lang w:eastAsia="ja-JP"/>
        </w:rPr>
        <w:t xml:space="preserve">(zum Beispiel Altersvorsorge, Bausparvertrag oder Aktien) 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 xml:space="preserve">investieren zu wollen. </w:t>
      </w:r>
      <w:r>
        <w:rPr>
          <w:rFonts w:ascii="Arial" w:hAnsi="Arial" w:cs="Arial"/>
          <w:sz w:val="18"/>
          <w:szCs w:val="18"/>
          <w:lang w:eastAsia="ja-JP"/>
        </w:rPr>
        <w:t>Nur wenige Monate später sind es a</w:t>
      </w:r>
      <w:r w:rsidR="008A55E1" w:rsidRPr="00001A34">
        <w:rPr>
          <w:rFonts w:ascii="Arial" w:hAnsi="Arial" w:cs="Arial"/>
          <w:sz w:val="18"/>
          <w:szCs w:val="18"/>
          <w:lang w:eastAsia="ja-JP"/>
        </w:rPr>
        <w:t>ktuell 38,3 Prozent.</w:t>
      </w:r>
      <w:r w:rsidR="00BC42C3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4ECAF467" w14:textId="77777777" w:rsidR="00722663" w:rsidRDefault="00722663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2036FE6" w14:textId="77777777" w:rsidR="00894494" w:rsidRDefault="00894494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lastRenderedPageBreak/>
        <w:br w:type="page"/>
      </w:r>
    </w:p>
    <w:p w14:paraId="51F35D40" w14:textId="6E5445B7" w:rsidR="00836CF1" w:rsidRPr="00836CF1" w:rsidRDefault="00836CF1" w:rsidP="008A55E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lastRenderedPageBreak/>
        <w:t>Sparbuch verliert in der Krise an Bedeutung</w:t>
      </w:r>
    </w:p>
    <w:p w14:paraId="6023F367" w14:textId="610BA569" w:rsidR="00836CF1" w:rsidRPr="00836CF1" w:rsidRDefault="00A317A9" w:rsidP="00836CF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jüngste Befragung zeigt noch mehr erhebliche Veränderungen in den Köpfen der Befragten. </w:t>
      </w:r>
      <w:r w:rsidR="00836CF1">
        <w:rPr>
          <w:rFonts w:ascii="Arial" w:hAnsi="Arial" w:cs="Arial"/>
          <w:sz w:val="18"/>
          <w:szCs w:val="18"/>
          <w:lang w:eastAsia="ja-JP"/>
        </w:rPr>
        <w:t>Gefragt nach ihrer ersten Wahl bei der Anlage von Geld</w:t>
      </w:r>
      <w:ins w:id="0" w:author="Autor">
        <w:r w:rsidR="00CA061F">
          <w:rPr>
            <w:rFonts w:ascii="Arial" w:hAnsi="Arial" w:cs="Arial"/>
            <w:sz w:val="18"/>
            <w:szCs w:val="18"/>
            <w:lang w:eastAsia="ja-JP"/>
          </w:rPr>
          <w:t>,</w:t>
        </w:r>
      </w:ins>
      <w:r w:rsidR="00F030AB">
        <w:rPr>
          <w:rFonts w:ascii="Arial" w:hAnsi="Arial" w:cs="Arial"/>
          <w:sz w:val="18"/>
          <w:szCs w:val="18"/>
          <w:lang w:eastAsia="ja-JP"/>
        </w:rPr>
        <w:t xml:space="preserve"> gewinnt ein Investment in Aktien oder Fonds an Bedeutung: 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 xml:space="preserve">Trotz </w:t>
      </w:r>
      <w:r>
        <w:rPr>
          <w:rFonts w:ascii="Arial" w:hAnsi="Arial" w:cs="Arial"/>
          <w:sz w:val="18"/>
          <w:szCs w:val="18"/>
          <w:lang w:eastAsia="ja-JP"/>
        </w:rPr>
        <w:t xml:space="preserve">der dramatischen Entwicklungen an der Börsen in den letzten Wochen und dem historischen </w:t>
      </w:r>
      <w:r w:rsidRPr="00836CF1">
        <w:rPr>
          <w:rFonts w:ascii="Arial" w:hAnsi="Arial" w:cs="Arial"/>
          <w:sz w:val="18"/>
          <w:szCs w:val="18"/>
          <w:lang w:eastAsia="ja-JP"/>
        </w:rPr>
        <w:t>Börsen</w:t>
      </w:r>
      <w:r>
        <w:rPr>
          <w:rFonts w:ascii="Arial" w:hAnsi="Arial" w:cs="Arial"/>
          <w:sz w:val="18"/>
          <w:szCs w:val="18"/>
          <w:lang w:eastAsia="ja-JP"/>
        </w:rPr>
        <w:t>-Crash vor wenigen Wochen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zeigt </w:t>
      </w:r>
      <w:r w:rsidR="00D91804">
        <w:rPr>
          <w:rFonts w:ascii="Arial" w:hAnsi="Arial" w:cs="Arial"/>
          <w:sz w:val="18"/>
          <w:szCs w:val="18"/>
          <w:lang w:eastAsia="ja-JP"/>
        </w:rPr>
        <w:t>sich aktuell</w:t>
      </w:r>
      <w:r>
        <w:rPr>
          <w:rFonts w:ascii="Arial" w:hAnsi="Arial" w:cs="Arial"/>
          <w:sz w:val="18"/>
          <w:szCs w:val="18"/>
          <w:lang w:eastAsia="ja-JP"/>
        </w:rPr>
        <w:t xml:space="preserve"> überraschenderweise 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>ein leichter Anstieg von 16,9 Prozent auf 19,2 Prozent bei der Anlagebereitschaft</w:t>
      </w:r>
      <w:r w:rsidR="00D91804">
        <w:rPr>
          <w:rFonts w:ascii="Arial" w:hAnsi="Arial" w:cs="Arial"/>
          <w:sz w:val="18"/>
          <w:szCs w:val="18"/>
          <w:lang w:eastAsia="ja-JP"/>
        </w:rPr>
        <w:t xml:space="preserve"> in Wertpapiere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1804">
        <w:rPr>
          <w:rFonts w:ascii="Arial" w:hAnsi="Arial" w:cs="Arial"/>
          <w:sz w:val="18"/>
          <w:szCs w:val="18"/>
          <w:lang w:eastAsia="ja-JP"/>
        </w:rPr>
        <w:t xml:space="preserve">Und vor 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>allem bei den 30-</w:t>
      </w:r>
      <w:r w:rsidR="00F030AB">
        <w:rPr>
          <w:rFonts w:ascii="Arial" w:hAnsi="Arial" w:cs="Arial"/>
          <w:sz w:val="18"/>
          <w:szCs w:val="18"/>
          <w:lang w:eastAsia="ja-JP"/>
        </w:rPr>
        <w:t xml:space="preserve"> bis </w:t>
      </w:r>
      <w:r w:rsidR="00836CF1" w:rsidRPr="00836CF1">
        <w:rPr>
          <w:rFonts w:ascii="Arial" w:hAnsi="Arial" w:cs="Arial"/>
          <w:sz w:val="18"/>
          <w:szCs w:val="18"/>
          <w:lang w:eastAsia="ja-JP"/>
        </w:rPr>
        <w:t xml:space="preserve">39-Jährigen gibt es </w:t>
      </w:r>
      <w:r w:rsidR="00D91804" w:rsidRPr="00836CF1">
        <w:rPr>
          <w:rFonts w:ascii="Arial" w:hAnsi="Arial" w:cs="Arial"/>
          <w:sz w:val="18"/>
          <w:szCs w:val="18"/>
          <w:lang w:eastAsia="ja-JP"/>
        </w:rPr>
        <w:t xml:space="preserve">eine </w:t>
      </w:r>
      <w:r w:rsidR="00D91804">
        <w:rPr>
          <w:rFonts w:ascii="Arial" w:hAnsi="Arial" w:cs="Arial"/>
          <w:sz w:val="18"/>
          <w:szCs w:val="18"/>
          <w:lang w:eastAsia="ja-JP"/>
        </w:rPr>
        <w:t xml:space="preserve">deutliche </w:t>
      </w:r>
      <w:r w:rsidR="00D91804" w:rsidRPr="00836CF1">
        <w:rPr>
          <w:rFonts w:ascii="Arial" w:hAnsi="Arial" w:cs="Arial"/>
          <w:sz w:val="18"/>
          <w:szCs w:val="18"/>
          <w:lang w:eastAsia="ja-JP"/>
        </w:rPr>
        <w:t>Steigerung</w:t>
      </w:r>
      <w:r w:rsidR="00DA37B7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DA37B7" w:rsidRPr="00836CF1">
        <w:rPr>
          <w:rFonts w:ascii="Arial" w:hAnsi="Arial" w:cs="Arial"/>
          <w:sz w:val="18"/>
          <w:szCs w:val="18"/>
          <w:lang w:eastAsia="ja-JP"/>
        </w:rPr>
        <w:t>von 17,6 Prozent auf</w:t>
      </w:r>
      <w:r w:rsidR="00DA37B7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gramStart"/>
      <w:r w:rsidR="00DA37B7">
        <w:rPr>
          <w:rFonts w:ascii="Arial" w:hAnsi="Arial" w:cs="Arial"/>
          <w:sz w:val="18"/>
          <w:szCs w:val="18"/>
          <w:lang w:eastAsia="ja-JP"/>
        </w:rPr>
        <w:t>aktuell</w:t>
      </w:r>
      <w:r w:rsidR="00DA37B7" w:rsidRPr="00836CF1">
        <w:rPr>
          <w:rFonts w:ascii="Arial" w:hAnsi="Arial" w:cs="Arial"/>
          <w:sz w:val="18"/>
          <w:szCs w:val="18"/>
          <w:lang w:eastAsia="ja-JP"/>
        </w:rPr>
        <w:t xml:space="preserve"> 27</w:t>
      </w:r>
      <w:r w:rsidR="00894494">
        <w:rPr>
          <w:rFonts w:ascii="Arial" w:hAnsi="Arial" w:cs="Arial"/>
          <w:sz w:val="18"/>
          <w:szCs w:val="18"/>
          <w:lang w:eastAsia="ja-JP"/>
        </w:rPr>
        <w:t>,</w:t>
      </w:r>
      <w:r w:rsidR="00DA37B7" w:rsidRPr="00836CF1">
        <w:rPr>
          <w:rFonts w:ascii="Arial" w:hAnsi="Arial" w:cs="Arial"/>
          <w:sz w:val="18"/>
          <w:szCs w:val="18"/>
          <w:lang w:eastAsia="ja-JP"/>
        </w:rPr>
        <w:t>9 Prozent</w:t>
      </w:r>
      <w:proofErr w:type="gramEnd"/>
      <w:r w:rsidR="00DA37B7">
        <w:rPr>
          <w:rFonts w:ascii="Arial" w:hAnsi="Arial" w:cs="Arial"/>
          <w:sz w:val="18"/>
          <w:szCs w:val="18"/>
          <w:lang w:eastAsia="ja-JP"/>
        </w:rPr>
        <w:t>.</w:t>
      </w:r>
    </w:p>
    <w:p w14:paraId="5E3DA310" w14:textId="77777777" w:rsidR="00836CF1" w:rsidRPr="00836CF1" w:rsidRDefault="00836CF1" w:rsidP="00836CF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28FA6CA" w14:textId="5263DE5E" w:rsidR="00836CF1" w:rsidRDefault="007A0FE3" w:rsidP="00836CF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</w:t>
      </w:r>
      <w:r w:rsidR="00F030AB">
        <w:rPr>
          <w:rFonts w:ascii="Arial" w:hAnsi="Arial" w:cs="Arial"/>
          <w:sz w:val="18"/>
          <w:szCs w:val="18"/>
          <w:lang w:eastAsia="ja-JP"/>
        </w:rPr>
        <w:t>as Sparbuch verliert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0717B5">
        <w:rPr>
          <w:rFonts w:ascii="Arial" w:hAnsi="Arial" w:cs="Arial"/>
          <w:sz w:val="18"/>
          <w:szCs w:val="18"/>
          <w:lang w:eastAsia="ja-JP"/>
        </w:rPr>
        <w:t xml:space="preserve">momentan </w:t>
      </w:r>
      <w:r>
        <w:rPr>
          <w:rFonts w:ascii="Arial" w:hAnsi="Arial" w:cs="Arial"/>
          <w:sz w:val="18"/>
          <w:szCs w:val="18"/>
          <w:lang w:eastAsia="ja-JP"/>
        </w:rPr>
        <w:t xml:space="preserve">hingegen 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deutlich </w:t>
      </w:r>
      <w:r>
        <w:rPr>
          <w:rFonts w:ascii="Arial" w:hAnsi="Arial" w:cs="Arial"/>
          <w:sz w:val="18"/>
          <w:szCs w:val="18"/>
          <w:lang w:eastAsia="ja-JP"/>
        </w:rPr>
        <w:t>an Bedeutung</w:t>
      </w:r>
      <w:r w:rsidR="00F030AB">
        <w:rPr>
          <w:rFonts w:ascii="Arial" w:hAnsi="Arial" w:cs="Arial"/>
          <w:sz w:val="18"/>
          <w:szCs w:val="18"/>
          <w:lang w:eastAsia="ja-JP"/>
        </w:rPr>
        <w:t xml:space="preserve">: Waren es im vergangenen Jahr noch 14,6 Prozent der Deutschen, die ihr Geld </w:t>
      </w:r>
      <w:r w:rsidR="00CD451D">
        <w:rPr>
          <w:rFonts w:ascii="Arial" w:hAnsi="Arial" w:cs="Arial"/>
          <w:sz w:val="18"/>
          <w:szCs w:val="18"/>
          <w:lang w:eastAsia="ja-JP"/>
        </w:rPr>
        <w:t xml:space="preserve">in diesem Jahr </w:t>
      </w:r>
      <w:r w:rsidR="00F030AB">
        <w:rPr>
          <w:rFonts w:ascii="Arial" w:hAnsi="Arial" w:cs="Arial"/>
          <w:sz w:val="18"/>
          <w:szCs w:val="18"/>
          <w:lang w:eastAsia="ja-JP"/>
        </w:rPr>
        <w:t>auf einem Sparbuch anlegen</w:t>
      </w:r>
      <w:r w:rsidR="00CD451D">
        <w:rPr>
          <w:rFonts w:ascii="Arial" w:hAnsi="Arial" w:cs="Arial"/>
          <w:sz w:val="18"/>
          <w:szCs w:val="18"/>
          <w:lang w:eastAsia="ja-JP"/>
        </w:rPr>
        <w:t xml:space="preserve"> wollten</w:t>
      </w:r>
      <w:r w:rsidR="00F030AB">
        <w:rPr>
          <w:rFonts w:ascii="Arial" w:hAnsi="Arial" w:cs="Arial"/>
          <w:sz w:val="18"/>
          <w:szCs w:val="18"/>
          <w:lang w:eastAsia="ja-JP"/>
        </w:rPr>
        <w:t xml:space="preserve">, sind es angesichts der aktuellen Krise nur noch 10,6 Prozent. Besonders bei den 30- bis 39-Jährigen hat hier ein Umdenken eingesetzt: Nur noch 4 Prozent würden ihr Geld aufs Sparbuch legen – 2019 war </w:t>
      </w:r>
      <w:r w:rsidR="00CD451D">
        <w:rPr>
          <w:rFonts w:ascii="Arial" w:hAnsi="Arial" w:cs="Arial"/>
          <w:sz w:val="18"/>
          <w:szCs w:val="18"/>
          <w:lang w:eastAsia="ja-JP"/>
        </w:rPr>
        <w:t>ihre</w:t>
      </w:r>
      <w:r w:rsidR="00F030AB">
        <w:rPr>
          <w:rFonts w:ascii="Arial" w:hAnsi="Arial" w:cs="Arial"/>
          <w:sz w:val="18"/>
          <w:szCs w:val="18"/>
          <w:lang w:eastAsia="ja-JP"/>
        </w:rPr>
        <w:t xml:space="preserve"> Bereitschaft noch viermal so hoch (16,5 Prozent)</w:t>
      </w:r>
    </w:p>
    <w:p w14:paraId="6BFE74B6" w14:textId="77777777" w:rsidR="00836CF1" w:rsidRDefault="00836CF1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4C0A10D" w14:textId="5C568F18" w:rsidR="007A0FE3" w:rsidRPr="007A0FE3" w:rsidRDefault="007A0FE3" w:rsidP="008A55E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7A0FE3">
        <w:rPr>
          <w:rFonts w:ascii="Arial" w:hAnsi="Arial" w:cs="Arial"/>
          <w:b/>
          <w:sz w:val="18"/>
          <w:szCs w:val="18"/>
          <w:lang w:eastAsia="ja-JP"/>
        </w:rPr>
        <w:t>Girokonto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bleibt N</w:t>
      </w:r>
      <w:r w:rsidR="00CA061F">
        <w:rPr>
          <w:rFonts w:ascii="Arial" w:hAnsi="Arial" w:cs="Arial"/>
          <w:b/>
          <w:sz w:val="18"/>
          <w:szCs w:val="18"/>
          <w:lang w:eastAsia="ja-JP"/>
        </w:rPr>
        <w:t>ummer 1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„Geldanlage“</w:t>
      </w:r>
    </w:p>
    <w:p w14:paraId="1F294B21" w14:textId="2A6B856B" w:rsidR="007A0FE3" w:rsidRDefault="007A0FE3" w:rsidP="007A0FE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Für über </w:t>
      </w:r>
      <w:r w:rsidR="00CA061F">
        <w:rPr>
          <w:rFonts w:ascii="Arial" w:hAnsi="Arial" w:cs="Arial"/>
          <w:sz w:val="18"/>
          <w:szCs w:val="18"/>
          <w:lang w:eastAsia="ja-JP"/>
        </w:rPr>
        <w:t>ein Viertel</w:t>
      </w:r>
      <w:r>
        <w:rPr>
          <w:rFonts w:ascii="Arial" w:hAnsi="Arial" w:cs="Arial"/>
          <w:sz w:val="18"/>
          <w:szCs w:val="18"/>
          <w:lang w:eastAsia="ja-JP"/>
        </w:rPr>
        <w:t xml:space="preserve"> aller Befragten (</w:t>
      </w:r>
      <w:r w:rsidR="00853DFB">
        <w:rPr>
          <w:rFonts w:ascii="Arial" w:hAnsi="Arial" w:cs="Arial"/>
          <w:sz w:val="18"/>
          <w:szCs w:val="18"/>
          <w:lang w:eastAsia="ja-JP"/>
        </w:rPr>
        <w:t>2</w:t>
      </w:r>
      <w:r w:rsidR="00853DFB">
        <w:rPr>
          <w:rFonts w:ascii="Arial" w:hAnsi="Arial" w:cs="Arial"/>
          <w:sz w:val="18"/>
          <w:szCs w:val="18"/>
          <w:lang w:eastAsia="ja-JP"/>
        </w:rPr>
        <w:t>7</w:t>
      </w:r>
      <w:r>
        <w:rPr>
          <w:rFonts w:ascii="Arial" w:hAnsi="Arial" w:cs="Arial"/>
          <w:sz w:val="18"/>
          <w:szCs w:val="18"/>
          <w:lang w:eastAsia="ja-JP"/>
        </w:rPr>
        <w:t xml:space="preserve">,9 Prozent) ist und bleibt das Girokonto 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auch aktuell </w:t>
      </w:r>
      <w:r>
        <w:rPr>
          <w:rFonts w:ascii="Arial" w:hAnsi="Arial" w:cs="Arial"/>
          <w:sz w:val="18"/>
          <w:szCs w:val="18"/>
          <w:lang w:eastAsia="ja-JP"/>
        </w:rPr>
        <w:t>die Nummer 1 in Sachen Geldanlage – gerade in diesen Zeiten</w:t>
      </w:r>
      <w:r w:rsidR="000717B5">
        <w:rPr>
          <w:rFonts w:ascii="Arial" w:hAnsi="Arial" w:cs="Arial"/>
          <w:sz w:val="18"/>
          <w:szCs w:val="18"/>
          <w:lang w:eastAsia="ja-JP"/>
        </w:rPr>
        <w:t>.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 So geben etwas </w:t>
      </w:r>
      <w:r>
        <w:rPr>
          <w:rFonts w:ascii="Arial" w:hAnsi="Arial" w:cs="Arial"/>
          <w:sz w:val="18"/>
          <w:szCs w:val="18"/>
          <w:lang w:eastAsia="ja-JP"/>
        </w:rPr>
        <w:t xml:space="preserve">weniger als die Hälfte von ihnen 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an, dass </w:t>
      </w:r>
      <w:r>
        <w:rPr>
          <w:rFonts w:ascii="Arial" w:hAnsi="Arial" w:cs="Arial"/>
          <w:sz w:val="18"/>
          <w:szCs w:val="18"/>
          <w:lang w:eastAsia="ja-JP"/>
        </w:rPr>
        <w:t xml:space="preserve">das aktuelle Zinsniveau </w:t>
      </w:r>
      <w:r w:rsidR="00D50530">
        <w:rPr>
          <w:rFonts w:ascii="Arial" w:hAnsi="Arial" w:cs="Arial"/>
          <w:sz w:val="18"/>
          <w:szCs w:val="18"/>
          <w:lang w:eastAsia="ja-JP"/>
        </w:rPr>
        <w:t>ein Grund ist</w:t>
      </w:r>
      <w:r>
        <w:rPr>
          <w:rFonts w:ascii="Arial" w:hAnsi="Arial" w:cs="Arial"/>
          <w:sz w:val="18"/>
          <w:szCs w:val="18"/>
          <w:lang w:eastAsia="ja-JP"/>
        </w:rPr>
        <w:t>, ihr Geld einfach auf dem Girokonto zu belassen beziehungsweise es nicht anderweitig anzulegen</w:t>
      </w:r>
      <w:r w:rsidR="009C6BBF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853DFB">
        <w:rPr>
          <w:rFonts w:ascii="Arial" w:hAnsi="Arial" w:cs="Arial"/>
          <w:sz w:val="18"/>
          <w:szCs w:val="18"/>
          <w:lang w:eastAsia="ja-JP"/>
        </w:rPr>
        <w:t>11,9</w:t>
      </w:r>
      <w:r w:rsidR="009C6BBF">
        <w:rPr>
          <w:rFonts w:ascii="Arial" w:hAnsi="Arial" w:cs="Arial"/>
          <w:sz w:val="18"/>
          <w:szCs w:val="18"/>
          <w:lang w:eastAsia="ja-JP"/>
        </w:rPr>
        <w:t xml:space="preserve"> Prozent)</w:t>
      </w:r>
      <w:r>
        <w:rPr>
          <w:rFonts w:ascii="Arial" w:hAnsi="Arial" w:cs="Arial"/>
          <w:sz w:val="18"/>
          <w:szCs w:val="18"/>
          <w:lang w:eastAsia="ja-JP"/>
        </w:rPr>
        <w:t xml:space="preserve">. </w:t>
      </w:r>
      <w:r w:rsidR="00CD451D">
        <w:rPr>
          <w:rFonts w:ascii="Arial" w:hAnsi="Arial" w:cs="Arial"/>
          <w:sz w:val="18"/>
          <w:szCs w:val="18"/>
          <w:lang w:eastAsia="ja-JP"/>
        </w:rPr>
        <w:t>Die andere Hälfte</w:t>
      </w:r>
      <w:r w:rsidR="008468C8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853DFB">
        <w:rPr>
          <w:rFonts w:ascii="Arial" w:hAnsi="Arial" w:cs="Arial"/>
          <w:sz w:val="18"/>
          <w:szCs w:val="18"/>
          <w:lang w:eastAsia="ja-JP"/>
        </w:rPr>
        <w:t>16,0</w:t>
      </w:r>
      <w:r w:rsidR="008468C8">
        <w:rPr>
          <w:rFonts w:ascii="Arial" w:hAnsi="Arial" w:cs="Arial"/>
          <w:sz w:val="18"/>
          <w:szCs w:val="18"/>
          <w:lang w:eastAsia="ja-JP"/>
        </w:rPr>
        <w:t xml:space="preserve"> Prozent)</w:t>
      </w:r>
      <w:r w:rsidR="00CD451D">
        <w:rPr>
          <w:rFonts w:ascii="Arial" w:hAnsi="Arial" w:cs="Arial"/>
          <w:sz w:val="18"/>
          <w:szCs w:val="18"/>
          <w:lang w:eastAsia="ja-JP"/>
        </w:rPr>
        <w:t xml:space="preserve"> sieht in Anbetracht der Corona-Krise für sich und </w:t>
      </w:r>
      <w:r w:rsidR="009C6BBF">
        <w:rPr>
          <w:rFonts w:ascii="Arial" w:hAnsi="Arial" w:cs="Arial"/>
          <w:sz w:val="18"/>
          <w:szCs w:val="18"/>
          <w:lang w:eastAsia="ja-JP"/>
        </w:rPr>
        <w:t>ihr</w:t>
      </w:r>
      <w:r w:rsidR="00CD451D">
        <w:rPr>
          <w:rFonts w:ascii="Arial" w:hAnsi="Arial" w:cs="Arial"/>
          <w:sz w:val="18"/>
          <w:szCs w:val="18"/>
          <w:lang w:eastAsia="ja-JP"/>
        </w:rPr>
        <w:t xml:space="preserve"> Geld keine andere Wahl </w:t>
      </w:r>
      <w:r w:rsidR="009C6BBF">
        <w:rPr>
          <w:rFonts w:ascii="Arial" w:hAnsi="Arial" w:cs="Arial"/>
          <w:sz w:val="18"/>
          <w:szCs w:val="18"/>
          <w:lang w:eastAsia="ja-JP"/>
        </w:rPr>
        <w:t xml:space="preserve"> – u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nd wohlmöglich ist vielen gerade in der aktuellen Situation die jederzeitige Verfügbarkeit des Guthabens besonders wichtig. </w:t>
      </w:r>
    </w:p>
    <w:p w14:paraId="0E340151" w14:textId="77777777" w:rsidR="007A0FE3" w:rsidRDefault="007A0FE3" w:rsidP="007A0FE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2FF01F9" w14:textId="62E9AB01" w:rsidR="008A55E1" w:rsidRDefault="009C6BBF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>W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ie sieht es bei den sparaffinen Deutschen hinsichtlich der Konsumorientierung aus? </w:t>
      </w:r>
      <w:r w:rsidR="00BC42C3">
        <w:rPr>
          <w:rFonts w:ascii="Arial" w:hAnsi="Arial" w:cs="Arial"/>
          <w:sz w:val="18"/>
          <w:szCs w:val="18"/>
          <w:lang w:eastAsia="ja-JP"/>
        </w:rPr>
        <w:t xml:space="preserve">Fast halbiert hat sich </w:t>
      </w:r>
      <w:r w:rsidR="00D50530">
        <w:rPr>
          <w:rFonts w:ascii="Arial" w:hAnsi="Arial" w:cs="Arial"/>
          <w:sz w:val="18"/>
          <w:szCs w:val="18"/>
          <w:lang w:eastAsia="ja-JP"/>
        </w:rPr>
        <w:t xml:space="preserve">in der kurzen Zeit seit Oktober letzten Jahres </w:t>
      </w:r>
      <w:r w:rsidR="00BC42C3">
        <w:rPr>
          <w:rFonts w:ascii="Arial" w:hAnsi="Arial" w:cs="Arial"/>
          <w:sz w:val="18"/>
          <w:szCs w:val="18"/>
          <w:lang w:eastAsia="ja-JP"/>
        </w:rPr>
        <w:t xml:space="preserve">die Gesamtzahl derjenigen, die in </w:t>
      </w:r>
      <w:r w:rsidR="00D50530">
        <w:rPr>
          <w:rFonts w:ascii="Arial" w:hAnsi="Arial" w:cs="Arial"/>
          <w:sz w:val="18"/>
          <w:szCs w:val="18"/>
          <w:lang w:eastAsia="ja-JP"/>
        </w:rPr>
        <w:t>2020</w:t>
      </w:r>
      <w:r w:rsidR="00BC42C3">
        <w:rPr>
          <w:rFonts w:ascii="Arial" w:hAnsi="Arial" w:cs="Arial"/>
          <w:sz w:val="18"/>
          <w:szCs w:val="18"/>
          <w:lang w:eastAsia="ja-JP"/>
        </w:rPr>
        <w:t xml:space="preserve"> weniger sparen wollen als in 2019, um sich im Alltag auch zwischendurch mehr zu gönnen (</w:t>
      </w:r>
      <w:r w:rsidR="0039413D">
        <w:rPr>
          <w:rFonts w:ascii="Arial" w:hAnsi="Arial" w:cs="Arial"/>
          <w:sz w:val="18"/>
          <w:szCs w:val="18"/>
          <w:lang w:eastAsia="ja-JP"/>
        </w:rPr>
        <w:t xml:space="preserve">März </w:t>
      </w:r>
      <w:r w:rsidR="00BC42C3">
        <w:rPr>
          <w:rFonts w:ascii="Arial" w:hAnsi="Arial" w:cs="Arial"/>
          <w:sz w:val="18"/>
          <w:szCs w:val="18"/>
          <w:lang w:eastAsia="ja-JP"/>
        </w:rPr>
        <w:t xml:space="preserve">2020: 6,6 Prozent; </w:t>
      </w:r>
      <w:r w:rsidR="0039413D">
        <w:rPr>
          <w:rFonts w:ascii="Arial" w:hAnsi="Arial" w:cs="Arial"/>
          <w:sz w:val="18"/>
          <w:szCs w:val="18"/>
          <w:lang w:eastAsia="ja-JP"/>
        </w:rPr>
        <w:t xml:space="preserve">Oktober </w:t>
      </w:r>
      <w:r w:rsidR="00BC42C3">
        <w:rPr>
          <w:rFonts w:ascii="Arial" w:hAnsi="Arial" w:cs="Arial"/>
          <w:sz w:val="18"/>
          <w:szCs w:val="18"/>
          <w:lang w:eastAsia="ja-JP"/>
        </w:rPr>
        <w:t>2019: 10,4 Prozent) – und das über alle Geschlechts- oder Altersgre</w:t>
      </w:r>
      <w:bookmarkStart w:id="1" w:name="_GoBack"/>
      <w:bookmarkEnd w:id="1"/>
      <w:r w:rsidR="00BC42C3">
        <w:rPr>
          <w:rFonts w:ascii="Arial" w:hAnsi="Arial" w:cs="Arial"/>
          <w:sz w:val="18"/>
          <w:szCs w:val="18"/>
          <w:lang w:eastAsia="ja-JP"/>
        </w:rPr>
        <w:t xml:space="preserve">nzen </w:t>
      </w:r>
      <w:r w:rsidR="00BC42C3" w:rsidRPr="00722663">
        <w:rPr>
          <w:rFonts w:ascii="Arial" w:hAnsi="Arial" w:cs="Arial"/>
          <w:sz w:val="18"/>
          <w:szCs w:val="18"/>
          <w:lang w:eastAsia="ja-JP"/>
        </w:rPr>
        <w:t xml:space="preserve">hinweg.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 xml:space="preserve">Besonders </w:t>
      </w:r>
      <w:r w:rsidR="00722663">
        <w:rPr>
          <w:rFonts w:ascii="Arial" w:hAnsi="Arial" w:cs="Arial"/>
          <w:sz w:val="18"/>
          <w:szCs w:val="18"/>
          <w:lang w:eastAsia="ja-JP"/>
        </w:rPr>
        <w:t xml:space="preserve">auffällig ist die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>Zurückhaltung vor allem bei den 60- bis 69-Jährigen:</w:t>
      </w:r>
      <w:r w:rsidR="008A55E1" w:rsidRPr="00722663">
        <w:rPr>
          <w:rFonts w:ascii="Arial" w:hAnsi="Arial" w:cs="Arial"/>
          <w:sz w:val="18"/>
          <w:szCs w:val="18"/>
          <w:lang w:eastAsia="ja-JP"/>
        </w:rPr>
        <w:t xml:space="preserve"> 25,5 Prozent hatten sich </w:t>
      </w:r>
      <w:r w:rsidR="0039413D">
        <w:rPr>
          <w:rFonts w:ascii="Arial" w:hAnsi="Arial" w:cs="Arial"/>
          <w:sz w:val="18"/>
          <w:szCs w:val="18"/>
          <w:lang w:eastAsia="ja-JP"/>
        </w:rPr>
        <w:t>noch Ende 2019</w:t>
      </w:r>
      <w:r w:rsidR="0039413D" w:rsidRPr="0072266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 xml:space="preserve">für 2020 </w:t>
      </w:r>
      <w:r w:rsidR="008A55E1" w:rsidRPr="00722663">
        <w:rPr>
          <w:rFonts w:ascii="Arial" w:hAnsi="Arial" w:cs="Arial"/>
          <w:sz w:val="18"/>
          <w:szCs w:val="18"/>
          <w:lang w:eastAsia="ja-JP"/>
        </w:rPr>
        <w:t xml:space="preserve">vorgenommen, </w:t>
      </w:r>
      <w:r w:rsidR="00722663" w:rsidRPr="00722663">
        <w:rPr>
          <w:rFonts w:ascii="Arial" w:hAnsi="Arial" w:cs="Arial"/>
          <w:sz w:val="18"/>
          <w:szCs w:val="18"/>
          <w:lang w:eastAsia="ja-JP"/>
        </w:rPr>
        <w:t>sich auch mal mehr zu gönnen</w:t>
      </w:r>
      <w:r w:rsidR="000717B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39413D">
        <w:rPr>
          <w:rFonts w:ascii="Arial" w:hAnsi="Arial" w:cs="Arial"/>
          <w:sz w:val="18"/>
          <w:szCs w:val="18"/>
          <w:lang w:eastAsia="ja-JP"/>
        </w:rPr>
        <w:t>A</w:t>
      </w:r>
      <w:r w:rsidR="00722663">
        <w:rPr>
          <w:rFonts w:ascii="Arial" w:hAnsi="Arial" w:cs="Arial"/>
          <w:sz w:val="18"/>
          <w:szCs w:val="18"/>
          <w:lang w:eastAsia="ja-JP"/>
        </w:rPr>
        <w:t>ktuell</w:t>
      </w:r>
      <w:r w:rsidR="008A55E1" w:rsidRPr="00722663">
        <w:rPr>
          <w:rFonts w:ascii="Arial" w:hAnsi="Arial" w:cs="Arial"/>
          <w:sz w:val="18"/>
          <w:szCs w:val="18"/>
          <w:lang w:eastAsia="ja-JP"/>
        </w:rPr>
        <w:t xml:space="preserve"> sind es nur noch 9,1 Prozent.</w:t>
      </w:r>
    </w:p>
    <w:p w14:paraId="7F62FA97" w14:textId="77777777" w:rsidR="00F105BA" w:rsidRDefault="00F105BA" w:rsidP="00F105B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886B0E5" w14:textId="77777777" w:rsidR="008A55E1" w:rsidRPr="00FD2919" w:rsidRDefault="008A55E1" w:rsidP="008A55E1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3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14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23D3986" w14:textId="77777777" w:rsidR="008A55E1" w:rsidRPr="0089166F" w:rsidRDefault="008A55E1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1D4BF17" w14:textId="77777777" w:rsidR="008A55E1" w:rsidRPr="00CA1051" w:rsidRDefault="008A55E1" w:rsidP="008A55E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39B3C766" w14:textId="767DE529" w:rsidR="008A55E1" w:rsidRDefault="008A55E1" w:rsidP="008A55E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</w:t>
      </w:r>
      <w:r>
        <w:rPr>
          <w:rFonts w:ascii="Arial" w:hAnsi="Arial" w:cs="Arial"/>
          <w:sz w:val="18"/>
          <w:szCs w:val="18"/>
        </w:rPr>
        <w:t xml:space="preserve"> im Oktober 2019</w:t>
      </w:r>
      <w:r w:rsidRPr="004B38E8">
        <w:rPr>
          <w:rFonts w:ascii="Arial" w:hAnsi="Arial" w:cs="Arial"/>
          <w:sz w:val="18"/>
          <w:szCs w:val="18"/>
        </w:rPr>
        <w:t xml:space="preserve"> 1.00</w:t>
      </w:r>
      <w:r>
        <w:rPr>
          <w:rFonts w:ascii="Arial" w:hAnsi="Arial" w:cs="Arial"/>
          <w:sz w:val="18"/>
          <w:szCs w:val="18"/>
        </w:rPr>
        <w:t>3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</w:t>
      </w:r>
      <w:r>
        <w:rPr>
          <w:rFonts w:ascii="Arial" w:hAnsi="Arial" w:cs="Arial"/>
          <w:sz w:val="18"/>
          <w:szCs w:val="18"/>
        </w:rPr>
        <w:t xml:space="preserve">Im März 2020 wurde eine weitere Befragung mit </w:t>
      </w:r>
      <w:proofErr w:type="spellStart"/>
      <w:r>
        <w:rPr>
          <w:rFonts w:ascii="Arial" w:hAnsi="Arial" w:cs="Arial"/>
          <w:sz w:val="18"/>
          <w:szCs w:val="18"/>
        </w:rPr>
        <w:t>Innofact</w:t>
      </w:r>
      <w:proofErr w:type="spellEnd"/>
      <w:r>
        <w:rPr>
          <w:rFonts w:ascii="Arial" w:hAnsi="Arial" w:cs="Arial"/>
          <w:sz w:val="18"/>
          <w:szCs w:val="18"/>
        </w:rPr>
        <w:t xml:space="preserve"> AG </w:t>
      </w:r>
      <w:r w:rsidR="00B665D4">
        <w:rPr>
          <w:rFonts w:ascii="Arial" w:hAnsi="Arial" w:cs="Arial"/>
          <w:sz w:val="18"/>
          <w:szCs w:val="18"/>
        </w:rPr>
        <w:t xml:space="preserve">unter 1.050 Personen </w:t>
      </w:r>
      <w:r>
        <w:rPr>
          <w:rFonts w:ascii="Arial" w:hAnsi="Arial" w:cs="Arial"/>
          <w:sz w:val="18"/>
          <w:szCs w:val="18"/>
        </w:rPr>
        <w:t xml:space="preserve">durchgeführt, um die Auswirkungen des </w:t>
      </w:r>
      <w:proofErr w:type="spellStart"/>
      <w:r>
        <w:rPr>
          <w:rFonts w:ascii="Arial" w:hAnsi="Arial" w:cs="Arial"/>
          <w:sz w:val="18"/>
          <w:szCs w:val="18"/>
        </w:rPr>
        <w:t>Coronoavirus</w:t>
      </w:r>
      <w:proofErr w:type="spellEnd"/>
      <w:r>
        <w:rPr>
          <w:rFonts w:ascii="Arial" w:hAnsi="Arial" w:cs="Arial"/>
          <w:sz w:val="18"/>
          <w:szCs w:val="18"/>
        </w:rPr>
        <w:t xml:space="preserve"> auf das </w:t>
      </w:r>
      <w:r w:rsidR="00B665D4">
        <w:rPr>
          <w:rFonts w:ascii="Arial" w:hAnsi="Arial" w:cs="Arial"/>
          <w:sz w:val="18"/>
          <w:szCs w:val="18"/>
        </w:rPr>
        <w:t>Spar</w:t>
      </w:r>
      <w:r>
        <w:rPr>
          <w:rFonts w:ascii="Arial" w:hAnsi="Arial" w:cs="Arial"/>
          <w:sz w:val="18"/>
          <w:szCs w:val="18"/>
        </w:rPr>
        <w:t>verhalten der Deutschen zu beleuchten</w:t>
      </w:r>
      <w:r w:rsidR="00B665D4">
        <w:rPr>
          <w:rFonts w:ascii="Arial" w:hAnsi="Arial" w:cs="Arial"/>
          <w:sz w:val="18"/>
          <w:szCs w:val="18"/>
        </w:rPr>
        <w:t>.</w:t>
      </w:r>
    </w:p>
    <w:p w14:paraId="40F55910" w14:textId="77777777" w:rsidR="008A55E1" w:rsidRPr="003E4829" w:rsidRDefault="008A55E1" w:rsidP="008A55E1">
      <w:pPr>
        <w:rPr>
          <w:rFonts w:ascii="Arial" w:hAnsi="Arial" w:cs="Arial"/>
          <w:sz w:val="18"/>
          <w:szCs w:val="18"/>
          <w:lang w:eastAsia="ja-JP"/>
        </w:rPr>
      </w:pPr>
    </w:p>
    <w:p w14:paraId="1F669FD1" w14:textId="77777777" w:rsidR="008A55E1" w:rsidRPr="003E4829" w:rsidRDefault="008A55E1" w:rsidP="008A55E1">
      <w:pPr>
        <w:rPr>
          <w:rFonts w:ascii="Arial" w:hAnsi="Arial" w:cs="Arial"/>
          <w:sz w:val="18"/>
          <w:szCs w:val="18"/>
          <w:lang w:eastAsia="ja-JP"/>
        </w:rPr>
      </w:pPr>
    </w:p>
    <w:p w14:paraId="3F0DE912" w14:textId="77777777" w:rsidR="008A55E1" w:rsidRPr="000B4340" w:rsidRDefault="008A55E1" w:rsidP="008A55E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13B330B5" w14:textId="77777777" w:rsidR="008A55E1" w:rsidRPr="00EF1320" w:rsidRDefault="008A55E1" w:rsidP="008A55E1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>5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</w:t>
      </w:r>
      <w:r w:rsidRPr="00EF1320">
        <w:rPr>
          <w:rFonts w:ascii="Arial" w:hAnsi="Arial" w:cs="Arial"/>
          <w:sz w:val="18"/>
          <w:szCs w:val="18"/>
        </w:rPr>
        <w:lastRenderedPageBreak/>
        <w:t xml:space="preserve">sowie dem günstigen „Top-Kredit“ – bietet die norisbank ihren Kunden breit gefächerte Leistungen: von der Geldanlage bis hin zu Versicherungen. </w:t>
      </w:r>
    </w:p>
    <w:p w14:paraId="5C604913" w14:textId="77777777" w:rsidR="008A55E1" w:rsidRPr="001C1E4B" w:rsidRDefault="008A55E1" w:rsidP="008A55E1">
      <w:pPr>
        <w:rPr>
          <w:rFonts w:ascii="Arial" w:hAnsi="Arial" w:cs="Arial"/>
          <w:sz w:val="18"/>
          <w:szCs w:val="18"/>
        </w:rPr>
      </w:pPr>
    </w:p>
    <w:p w14:paraId="74E03604" w14:textId="589B44AE" w:rsidR="008A55E1" w:rsidRDefault="008A55E1" w:rsidP="008A55E1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</w:t>
      </w:r>
      <w:r w:rsidR="000717B5">
        <w:rPr>
          <w:rFonts w:ascii="Arial" w:hAnsi="Arial" w:cs="Arial"/>
          <w:sz w:val="18"/>
          <w:szCs w:val="18"/>
        </w:rPr>
        <w:t xml:space="preserve">2020 </w:t>
      </w:r>
      <w:r>
        <w:rPr>
          <w:rFonts w:ascii="Arial" w:hAnsi="Arial" w:cs="Arial"/>
          <w:sz w:val="18"/>
          <w:szCs w:val="18"/>
        </w:rPr>
        <w:t xml:space="preserve">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 w:rsidR="000717B5">
        <w:rPr>
          <w:rFonts w:ascii="Arial" w:hAnsi="Arial" w:cs="Arial"/>
          <w:sz w:val="18"/>
          <w:szCs w:val="18"/>
        </w:rPr>
        <w:t xml:space="preserve">erneut </w:t>
      </w:r>
      <w:r>
        <w:rPr>
          <w:rFonts w:ascii="Arial" w:hAnsi="Arial" w:cs="Arial"/>
          <w:sz w:val="18"/>
          <w:szCs w:val="18"/>
        </w:rPr>
        <w:t xml:space="preserve">den </w:t>
      </w:r>
      <w:proofErr w:type="spellStart"/>
      <w:r>
        <w:rPr>
          <w:rFonts w:ascii="Arial" w:hAnsi="Arial" w:cs="Arial"/>
          <w:sz w:val="18"/>
          <w:szCs w:val="18"/>
        </w:rPr>
        <w:t>Testsieg</w:t>
      </w:r>
      <w:proofErr w:type="spellEnd"/>
      <w:r>
        <w:rPr>
          <w:rFonts w:ascii="Arial" w:hAnsi="Arial" w:cs="Arial"/>
          <w:sz w:val="18"/>
          <w:szCs w:val="18"/>
        </w:rPr>
        <w:t>. Auch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Für das </w:t>
      </w:r>
      <w:r w:rsidR="00B5618E">
        <w:rPr>
          <w:rFonts w:ascii="Arial" w:hAnsi="Arial" w:cs="Arial"/>
          <w:sz w:val="18"/>
          <w:szCs w:val="18"/>
        </w:rPr>
        <w:t xml:space="preserve">unabhängige </w:t>
      </w:r>
      <w:r>
        <w:rPr>
          <w:rFonts w:ascii="Arial" w:hAnsi="Arial" w:cs="Arial"/>
          <w:sz w:val="18"/>
          <w:szCs w:val="18"/>
        </w:rPr>
        <w:t xml:space="preserve">Bewertungsportal </w:t>
      </w:r>
      <w:proofErr w:type="spellStart"/>
      <w:r>
        <w:rPr>
          <w:rFonts w:ascii="Arial" w:hAnsi="Arial" w:cs="Arial"/>
          <w:sz w:val="18"/>
          <w:szCs w:val="18"/>
        </w:rPr>
        <w:t>BankingCheck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E83A51">
        <w:rPr>
          <w:rFonts w:ascii="Arial" w:hAnsi="Arial" w:cs="Arial"/>
          <w:sz w:val="18"/>
          <w:szCs w:val="18"/>
        </w:rPr>
        <w:t xml:space="preserve">ist die </w:t>
      </w:r>
      <w:r>
        <w:rPr>
          <w:rFonts w:ascii="Arial" w:hAnsi="Arial" w:cs="Arial"/>
          <w:sz w:val="18"/>
          <w:szCs w:val="18"/>
        </w:rPr>
        <w:t xml:space="preserve">norisbank die </w:t>
      </w:r>
      <w:r w:rsidRPr="00E83A51">
        <w:rPr>
          <w:rFonts w:ascii="Arial" w:hAnsi="Arial" w:cs="Arial"/>
          <w:sz w:val="18"/>
          <w:szCs w:val="18"/>
        </w:rPr>
        <w:t>Direktbank mit der besten Kundenbewertung.</w:t>
      </w:r>
      <w:r>
        <w:rPr>
          <w:rFonts w:ascii="Arial" w:hAnsi="Arial" w:cs="Arial"/>
          <w:sz w:val="18"/>
          <w:szCs w:val="18"/>
        </w:rPr>
        <w:t xml:space="preserve"> Vielfache weitere Auszeichnungen bestätigen darüber hinaus die Top-Qualität und das hervorragende Preis-Leistungsverhältnis der norisbank. Weitere aktuelle Informationen hierzu: </w:t>
      </w:r>
      <w:hyperlink r:id="rId15" w:history="1">
        <w:r w:rsidRPr="001E07BD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588528AB" w14:textId="77777777" w:rsidR="008A55E1" w:rsidRPr="003E4829" w:rsidRDefault="008A55E1" w:rsidP="008A55E1">
      <w:pPr>
        <w:rPr>
          <w:rFonts w:ascii="Arial" w:hAnsi="Arial" w:cs="Arial"/>
          <w:sz w:val="18"/>
          <w:szCs w:val="18"/>
          <w:lang w:eastAsia="ja-JP"/>
        </w:rPr>
      </w:pPr>
    </w:p>
    <w:p w14:paraId="077613A6" w14:textId="77777777" w:rsidR="008A55E1" w:rsidRPr="003E4829" w:rsidRDefault="008A55E1" w:rsidP="008A55E1">
      <w:pPr>
        <w:rPr>
          <w:rFonts w:ascii="Arial" w:hAnsi="Arial" w:cs="Arial"/>
          <w:sz w:val="18"/>
          <w:szCs w:val="18"/>
          <w:lang w:eastAsia="ja-JP"/>
        </w:rPr>
      </w:pPr>
    </w:p>
    <w:p w14:paraId="57DC6D84" w14:textId="77777777" w:rsidR="008A55E1" w:rsidRPr="0025476D" w:rsidRDefault="008A55E1" w:rsidP="008A55E1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8A55E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CD08FB">
      <w:headerReference w:type="even" r:id="rId16"/>
      <w:headerReference w:type="default" r:id="rId17"/>
      <w:headerReference w:type="first" r:id="rId18"/>
      <w:pgSz w:w="11900" w:h="16840"/>
      <w:pgMar w:top="2100" w:right="1417" w:bottom="993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1B18C" w14:textId="77777777" w:rsidR="00480A90" w:rsidRDefault="00480A90" w:rsidP="007A6FBB">
      <w:r>
        <w:separator/>
      </w:r>
    </w:p>
  </w:endnote>
  <w:endnote w:type="continuationSeparator" w:id="0">
    <w:p w14:paraId="5D2E54F8" w14:textId="77777777" w:rsidR="00480A90" w:rsidRDefault="00480A90" w:rsidP="007A6FBB">
      <w:r>
        <w:continuationSeparator/>
      </w:r>
    </w:p>
  </w:endnote>
  <w:endnote w:type="continuationNotice" w:id="1">
    <w:p w14:paraId="72290DE2" w14:textId="77777777" w:rsidR="00480A90" w:rsidRDefault="00480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7061C" w14:textId="77777777" w:rsidR="00480A90" w:rsidRDefault="00480A90" w:rsidP="007A6FBB">
      <w:r>
        <w:separator/>
      </w:r>
    </w:p>
  </w:footnote>
  <w:footnote w:type="continuationSeparator" w:id="0">
    <w:p w14:paraId="3883D03E" w14:textId="77777777" w:rsidR="00480A90" w:rsidRDefault="00480A90" w:rsidP="007A6FBB">
      <w:r>
        <w:continuationSeparator/>
      </w:r>
    </w:p>
  </w:footnote>
  <w:footnote w:type="continuationNotice" w:id="1">
    <w:p w14:paraId="1CE23612" w14:textId="77777777" w:rsidR="00480A90" w:rsidRDefault="00480A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trackRevision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1A34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37D2A"/>
    <w:rsid w:val="00042D74"/>
    <w:rsid w:val="000449B5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D5A"/>
    <w:rsid w:val="000669A5"/>
    <w:rsid w:val="000717B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F14EB"/>
    <w:rsid w:val="000F25A6"/>
    <w:rsid w:val="000F5714"/>
    <w:rsid w:val="00104816"/>
    <w:rsid w:val="00107C74"/>
    <w:rsid w:val="00111AB1"/>
    <w:rsid w:val="001124B2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539E"/>
    <w:rsid w:val="0013572C"/>
    <w:rsid w:val="00136C2E"/>
    <w:rsid w:val="001375F3"/>
    <w:rsid w:val="00140B5B"/>
    <w:rsid w:val="00141F29"/>
    <w:rsid w:val="00144953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40A0"/>
    <w:rsid w:val="00175563"/>
    <w:rsid w:val="0018333D"/>
    <w:rsid w:val="001864D0"/>
    <w:rsid w:val="00193399"/>
    <w:rsid w:val="00196D25"/>
    <w:rsid w:val="00196E26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19BA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263E"/>
    <w:rsid w:val="001D3F49"/>
    <w:rsid w:val="001D41E3"/>
    <w:rsid w:val="001D47FF"/>
    <w:rsid w:val="001E1180"/>
    <w:rsid w:val="001E1F4D"/>
    <w:rsid w:val="001F0755"/>
    <w:rsid w:val="001F0AEB"/>
    <w:rsid w:val="001F1573"/>
    <w:rsid w:val="001F1F12"/>
    <w:rsid w:val="001F4171"/>
    <w:rsid w:val="001F48B4"/>
    <w:rsid w:val="001F4D37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678D1"/>
    <w:rsid w:val="00274A0C"/>
    <w:rsid w:val="00277325"/>
    <w:rsid w:val="00280FC6"/>
    <w:rsid w:val="002864AF"/>
    <w:rsid w:val="002878EC"/>
    <w:rsid w:val="00287C6F"/>
    <w:rsid w:val="00293836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4C69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BE2"/>
    <w:rsid w:val="00302CCD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53E4F"/>
    <w:rsid w:val="0035425A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13D"/>
    <w:rsid w:val="00394AAB"/>
    <w:rsid w:val="00394CBD"/>
    <w:rsid w:val="00395F54"/>
    <w:rsid w:val="0039678E"/>
    <w:rsid w:val="00397A7B"/>
    <w:rsid w:val="003A01F4"/>
    <w:rsid w:val="003A05F0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373DE"/>
    <w:rsid w:val="00440105"/>
    <w:rsid w:val="00440415"/>
    <w:rsid w:val="00441A82"/>
    <w:rsid w:val="00443903"/>
    <w:rsid w:val="00443A07"/>
    <w:rsid w:val="0044446A"/>
    <w:rsid w:val="00445059"/>
    <w:rsid w:val="00446020"/>
    <w:rsid w:val="00447CD1"/>
    <w:rsid w:val="0045193E"/>
    <w:rsid w:val="004536D6"/>
    <w:rsid w:val="0045656B"/>
    <w:rsid w:val="004577F8"/>
    <w:rsid w:val="00457AC2"/>
    <w:rsid w:val="00457D40"/>
    <w:rsid w:val="004618B7"/>
    <w:rsid w:val="004624A4"/>
    <w:rsid w:val="00463B00"/>
    <w:rsid w:val="0046756F"/>
    <w:rsid w:val="0046796E"/>
    <w:rsid w:val="00471421"/>
    <w:rsid w:val="00472494"/>
    <w:rsid w:val="00472A06"/>
    <w:rsid w:val="00472BD4"/>
    <w:rsid w:val="00475119"/>
    <w:rsid w:val="004756CA"/>
    <w:rsid w:val="00476483"/>
    <w:rsid w:val="00477478"/>
    <w:rsid w:val="00480A90"/>
    <w:rsid w:val="004826F4"/>
    <w:rsid w:val="00483E52"/>
    <w:rsid w:val="00484172"/>
    <w:rsid w:val="00484918"/>
    <w:rsid w:val="00485362"/>
    <w:rsid w:val="0048601E"/>
    <w:rsid w:val="00493474"/>
    <w:rsid w:val="004946D9"/>
    <w:rsid w:val="00497641"/>
    <w:rsid w:val="004A2750"/>
    <w:rsid w:val="004A2FA7"/>
    <w:rsid w:val="004A6E3B"/>
    <w:rsid w:val="004B000E"/>
    <w:rsid w:val="004B3368"/>
    <w:rsid w:val="004B4462"/>
    <w:rsid w:val="004C0ECF"/>
    <w:rsid w:val="004C1F4F"/>
    <w:rsid w:val="004C40E2"/>
    <w:rsid w:val="004C5826"/>
    <w:rsid w:val="004C67D3"/>
    <w:rsid w:val="004D25D2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11462"/>
    <w:rsid w:val="005129CC"/>
    <w:rsid w:val="0051536F"/>
    <w:rsid w:val="00516582"/>
    <w:rsid w:val="005173E5"/>
    <w:rsid w:val="0052153C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1948"/>
    <w:rsid w:val="005B26CC"/>
    <w:rsid w:val="005B2D02"/>
    <w:rsid w:val="005B4510"/>
    <w:rsid w:val="005B6F39"/>
    <w:rsid w:val="005C27AC"/>
    <w:rsid w:val="005C4B40"/>
    <w:rsid w:val="005D0471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5DC0"/>
    <w:rsid w:val="00606F95"/>
    <w:rsid w:val="006108CD"/>
    <w:rsid w:val="00611175"/>
    <w:rsid w:val="00616DD2"/>
    <w:rsid w:val="006178B0"/>
    <w:rsid w:val="00623A7F"/>
    <w:rsid w:val="00630DDA"/>
    <w:rsid w:val="00631EAB"/>
    <w:rsid w:val="00632959"/>
    <w:rsid w:val="00634D50"/>
    <w:rsid w:val="006356C2"/>
    <w:rsid w:val="00636757"/>
    <w:rsid w:val="00637DC3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661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3085"/>
    <w:rsid w:val="006A3A8C"/>
    <w:rsid w:val="006B05EF"/>
    <w:rsid w:val="006B1B97"/>
    <w:rsid w:val="006B2CEA"/>
    <w:rsid w:val="006B37D2"/>
    <w:rsid w:val="006B69E3"/>
    <w:rsid w:val="006C012E"/>
    <w:rsid w:val="006C348F"/>
    <w:rsid w:val="006C63CC"/>
    <w:rsid w:val="006C6A3D"/>
    <w:rsid w:val="006C7F7A"/>
    <w:rsid w:val="006D0CE0"/>
    <w:rsid w:val="006D3768"/>
    <w:rsid w:val="006D44B7"/>
    <w:rsid w:val="006D5598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71CB"/>
    <w:rsid w:val="007021CF"/>
    <w:rsid w:val="00705201"/>
    <w:rsid w:val="00707149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2663"/>
    <w:rsid w:val="00723D01"/>
    <w:rsid w:val="00723F12"/>
    <w:rsid w:val="007240C7"/>
    <w:rsid w:val="007259DC"/>
    <w:rsid w:val="00731C13"/>
    <w:rsid w:val="0073330E"/>
    <w:rsid w:val="00736AEA"/>
    <w:rsid w:val="00736CE7"/>
    <w:rsid w:val="007372EC"/>
    <w:rsid w:val="00741FCF"/>
    <w:rsid w:val="0074333E"/>
    <w:rsid w:val="007445EE"/>
    <w:rsid w:val="00745ADE"/>
    <w:rsid w:val="00751389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0FE3"/>
    <w:rsid w:val="007A31F1"/>
    <w:rsid w:val="007A3768"/>
    <w:rsid w:val="007A4350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321E"/>
    <w:rsid w:val="00814A6A"/>
    <w:rsid w:val="008151AD"/>
    <w:rsid w:val="00817219"/>
    <w:rsid w:val="008203E8"/>
    <w:rsid w:val="0082145F"/>
    <w:rsid w:val="00825B9E"/>
    <w:rsid w:val="00826F8E"/>
    <w:rsid w:val="0083010B"/>
    <w:rsid w:val="00832997"/>
    <w:rsid w:val="00833BAB"/>
    <w:rsid w:val="0083435E"/>
    <w:rsid w:val="00835C20"/>
    <w:rsid w:val="00836C97"/>
    <w:rsid w:val="00836CF1"/>
    <w:rsid w:val="00840B60"/>
    <w:rsid w:val="00841E57"/>
    <w:rsid w:val="0084216C"/>
    <w:rsid w:val="00843F76"/>
    <w:rsid w:val="008468C8"/>
    <w:rsid w:val="00847660"/>
    <w:rsid w:val="00847E00"/>
    <w:rsid w:val="00850137"/>
    <w:rsid w:val="00852381"/>
    <w:rsid w:val="00853DFB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494"/>
    <w:rsid w:val="00894C72"/>
    <w:rsid w:val="008A058D"/>
    <w:rsid w:val="008A0A1D"/>
    <w:rsid w:val="008A0D33"/>
    <w:rsid w:val="008A1403"/>
    <w:rsid w:val="008A55E1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97E"/>
    <w:rsid w:val="008E235E"/>
    <w:rsid w:val="008E4260"/>
    <w:rsid w:val="008E533E"/>
    <w:rsid w:val="008F0D45"/>
    <w:rsid w:val="008F1B2E"/>
    <w:rsid w:val="008F331C"/>
    <w:rsid w:val="00900639"/>
    <w:rsid w:val="00901C2E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E55"/>
    <w:rsid w:val="009316AE"/>
    <w:rsid w:val="00931C9B"/>
    <w:rsid w:val="009327D7"/>
    <w:rsid w:val="009357AD"/>
    <w:rsid w:val="0093766C"/>
    <w:rsid w:val="00940140"/>
    <w:rsid w:val="009419B0"/>
    <w:rsid w:val="00941A43"/>
    <w:rsid w:val="00942177"/>
    <w:rsid w:val="00943EA6"/>
    <w:rsid w:val="00943F43"/>
    <w:rsid w:val="00944BFD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03C0"/>
    <w:rsid w:val="009A1D81"/>
    <w:rsid w:val="009A226B"/>
    <w:rsid w:val="009A2656"/>
    <w:rsid w:val="009A3448"/>
    <w:rsid w:val="009A55D6"/>
    <w:rsid w:val="009A5F55"/>
    <w:rsid w:val="009A6712"/>
    <w:rsid w:val="009B1E09"/>
    <w:rsid w:val="009B27B6"/>
    <w:rsid w:val="009B4E82"/>
    <w:rsid w:val="009B54D2"/>
    <w:rsid w:val="009B6FBD"/>
    <w:rsid w:val="009B7FC7"/>
    <w:rsid w:val="009C0DFD"/>
    <w:rsid w:val="009C3150"/>
    <w:rsid w:val="009C3FC1"/>
    <w:rsid w:val="009C5FE2"/>
    <w:rsid w:val="009C6BBF"/>
    <w:rsid w:val="009C6D80"/>
    <w:rsid w:val="009D1306"/>
    <w:rsid w:val="009D65D1"/>
    <w:rsid w:val="009D697F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10BB8"/>
    <w:rsid w:val="00A12D11"/>
    <w:rsid w:val="00A135DC"/>
    <w:rsid w:val="00A14256"/>
    <w:rsid w:val="00A1736F"/>
    <w:rsid w:val="00A17B15"/>
    <w:rsid w:val="00A20CD2"/>
    <w:rsid w:val="00A21EB5"/>
    <w:rsid w:val="00A24AF5"/>
    <w:rsid w:val="00A30F80"/>
    <w:rsid w:val="00A31252"/>
    <w:rsid w:val="00A317A9"/>
    <w:rsid w:val="00A317B0"/>
    <w:rsid w:val="00A31B45"/>
    <w:rsid w:val="00A33CC9"/>
    <w:rsid w:val="00A34065"/>
    <w:rsid w:val="00A3786E"/>
    <w:rsid w:val="00A37D32"/>
    <w:rsid w:val="00A41472"/>
    <w:rsid w:val="00A4208E"/>
    <w:rsid w:val="00A60719"/>
    <w:rsid w:val="00A60DDA"/>
    <w:rsid w:val="00A6252B"/>
    <w:rsid w:val="00A62BD7"/>
    <w:rsid w:val="00A6416B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2D89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64A5"/>
    <w:rsid w:val="00AA6A9A"/>
    <w:rsid w:val="00AB01A1"/>
    <w:rsid w:val="00AB0D55"/>
    <w:rsid w:val="00AB2F12"/>
    <w:rsid w:val="00AB4590"/>
    <w:rsid w:val="00AB5B97"/>
    <w:rsid w:val="00AB5CB5"/>
    <w:rsid w:val="00AB6D7F"/>
    <w:rsid w:val="00AB7559"/>
    <w:rsid w:val="00AC10B4"/>
    <w:rsid w:val="00AC1C68"/>
    <w:rsid w:val="00AC23FF"/>
    <w:rsid w:val="00AC3109"/>
    <w:rsid w:val="00AC3826"/>
    <w:rsid w:val="00AC4ACC"/>
    <w:rsid w:val="00AC5090"/>
    <w:rsid w:val="00AD0788"/>
    <w:rsid w:val="00AD0D44"/>
    <w:rsid w:val="00AD4FFE"/>
    <w:rsid w:val="00AD5D12"/>
    <w:rsid w:val="00AD786C"/>
    <w:rsid w:val="00AD7BEB"/>
    <w:rsid w:val="00AE0580"/>
    <w:rsid w:val="00AE1621"/>
    <w:rsid w:val="00AE206F"/>
    <w:rsid w:val="00AE404C"/>
    <w:rsid w:val="00AE5631"/>
    <w:rsid w:val="00AE7D6F"/>
    <w:rsid w:val="00AF14CB"/>
    <w:rsid w:val="00B00FE2"/>
    <w:rsid w:val="00B02174"/>
    <w:rsid w:val="00B02CD3"/>
    <w:rsid w:val="00B041A0"/>
    <w:rsid w:val="00B0427F"/>
    <w:rsid w:val="00B043DF"/>
    <w:rsid w:val="00B04530"/>
    <w:rsid w:val="00B04DFE"/>
    <w:rsid w:val="00B103CE"/>
    <w:rsid w:val="00B10D8B"/>
    <w:rsid w:val="00B10EBC"/>
    <w:rsid w:val="00B1268D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618E"/>
    <w:rsid w:val="00B57EFF"/>
    <w:rsid w:val="00B6089F"/>
    <w:rsid w:val="00B619F5"/>
    <w:rsid w:val="00B62124"/>
    <w:rsid w:val="00B65AA4"/>
    <w:rsid w:val="00B665D4"/>
    <w:rsid w:val="00B714FA"/>
    <w:rsid w:val="00B71E05"/>
    <w:rsid w:val="00B7349D"/>
    <w:rsid w:val="00B734B7"/>
    <w:rsid w:val="00B81AB5"/>
    <w:rsid w:val="00B826B2"/>
    <w:rsid w:val="00B8386B"/>
    <w:rsid w:val="00B840C3"/>
    <w:rsid w:val="00B86CF8"/>
    <w:rsid w:val="00B9133A"/>
    <w:rsid w:val="00B918B9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C0B79"/>
    <w:rsid w:val="00BC1940"/>
    <w:rsid w:val="00BC3243"/>
    <w:rsid w:val="00BC32C8"/>
    <w:rsid w:val="00BC42C3"/>
    <w:rsid w:val="00BC4EEF"/>
    <w:rsid w:val="00BD00DC"/>
    <w:rsid w:val="00BD07F3"/>
    <w:rsid w:val="00BD18FD"/>
    <w:rsid w:val="00BD3F1A"/>
    <w:rsid w:val="00BD402B"/>
    <w:rsid w:val="00BD6853"/>
    <w:rsid w:val="00BD68B4"/>
    <w:rsid w:val="00BD6C93"/>
    <w:rsid w:val="00BE0387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201A0"/>
    <w:rsid w:val="00C21313"/>
    <w:rsid w:val="00C26528"/>
    <w:rsid w:val="00C30922"/>
    <w:rsid w:val="00C3543F"/>
    <w:rsid w:val="00C36DFA"/>
    <w:rsid w:val="00C379C7"/>
    <w:rsid w:val="00C37D69"/>
    <w:rsid w:val="00C4425D"/>
    <w:rsid w:val="00C44E1B"/>
    <w:rsid w:val="00C46543"/>
    <w:rsid w:val="00C50CCA"/>
    <w:rsid w:val="00C51954"/>
    <w:rsid w:val="00C529BD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61F"/>
    <w:rsid w:val="00CA0BD3"/>
    <w:rsid w:val="00CA56B2"/>
    <w:rsid w:val="00CA6132"/>
    <w:rsid w:val="00CA7C21"/>
    <w:rsid w:val="00CB3C5E"/>
    <w:rsid w:val="00CB44B8"/>
    <w:rsid w:val="00CB44BE"/>
    <w:rsid w:val="00CB4E23"/>
    <w:rsid w:val="00CB5194"/>
    <w:rsid w:val="00CB6F10"/>
    <w:rsid w:val="00CB7F43"/>
    <w:rsid w:val="00CC2C6D"/>
    <w:rsid w:val="00CC432B"/>
    <w:rsid w:val="00CC541A"/>
    <w:rsid w:val="00CC548B"/>
    <w:rsid w:val="00CC555F"/>
    <w:rsid w:val="00CC595B"/>
    <w:rsid w:val="00CC63CD"/>
    <w:rsid w:val="00CC747D"/>
    <w:rsid w:val="00CD08FB"/>
    <w:rsid w:val="00CD0FEA"/>
    <w:rsid w:val="00CD32D7"/>
    <w:rsid w:val="00CD451D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3EEB"/>
    <w:rsid w:val="00CF45EA"/>
    <w:rsid w:val="00CF5F9B"/>
    <w:rsid w:val="00CF7275"/>
    <w:rsid w:val="00D007FC"/>
    <w:rsid w:val="00D04AB6"/>
    <w:rsid w:val="00D06BEA"/>
    <w:rsid w:val="00D07F48"/>
    <w:rsid w:val="00D1153F"/>
    <w:rsid w:val="00D13B5A"/>
    <w:rsid w:val="00D14E56"/>
    <w:rsid w:val="00D15518"/>
    <w:rsid w:val="00D22CCD"/>
    <w:rsid w:val="00D237E0"/>
    <w:rsid w:val="00D23E81"/>
    <w:rsid w:val="00D25DC3"/>
    <w:rsid w:val="00D31975"/>
    <w:rsid w:val="00D36CC0"/>
    <w:rsid w:val="00D36DED"/>
    <w:rsid w:val="00D3729C"/>
    <w:rsid w:val="00D430BB"/>
    <w:rsid w:val="00D4461B"/>
    <w:rsid w:val="00D457FA"/>
    <w:rsid w:val="00D46339"/>
    <w:rsid w:val="00D50530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A02"/>
    <w:rsid w:val="00D722DB"/>
    <w:rsid w:val="00D7344D"/>
    <w:rsid w:val="00D74C17"/>
    <w:rsid w:val="00D761C1"/>
    <w:rsid w:val="00D800F3"/>
    <w:rsid w:val="00D804CF"/>
    <w:rsid w:val="00D843F2"/>
    <w:rsid w:val="00D86222"/>
    <w:rsid w:val="00D87BF4"/>
    <w:rsid w:val="00D91193"/>
    <w:rsid w:val="00D91804"/>
    <w:rsid w:val="00D92AB0"/>
    <w:rsid w:val="00D967D0"/>
    <w:rsid w:val="00DA0DE0"/>
    <w:rsid w:val="00DA1B30"/>
    <w:rsid w:val="00DA1F26"/>
    <w:rsid w:val="00DA2C61"/>
    <w:rsid w:val="00DA37B7"/>
    <w:rsid w:val="00DA3DB4"/>
    <w:rsid w:val="00DA4D5B"/>
    <w:rsid w:val="00DA66D2"/>
    <w:rsid w:val="00DA7847"/>
    <w:rsid w:val="00DB0D5D"/>
    <w:rsid w:val="00DB121A"/>
    <w:rsid w:val="00DB18D9"/>
    <w:rsid w:val="00DB235F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0C32"/>
    <w:rsid w:val="00DF1E60"/>
    <w:rsid w:val="00DF27EA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F10"/>
    <w:rsid w:val="00E51A2E"/>
    <w:rsid w:val="00E52288"/>
    <w:rsid w:val="00E5388B"/>
    <w:rsid w:val="00E55C37"/>
    <w:rsid w:val="00E5750C"/>
    <w:rsid w:val="00E6091C"/>
    <w:rsid w:val="00E650B4"/>
    <w:rsid w:val="00E670AF"/>
    <w:rsid w:val="00E70E50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956C5"/>
    <w:rsid w:val="00EA3884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30AB"/>
    <w:rsid w:val="00F06074"/>
    <w:rsid w:val="00F07875"/>
    <w:rsid w:val="00F105BA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4525"/>
    <w:rsid w:val="00F54946"/>
    <w:rsid w:val="00F54D7A"/>
    <w:rsid w:val="00F55842"/>
    <w:rsid w:val="00F56BAC"/>
    <w:rsid w:val="00F5700C"/>
    <w:rsid w:val="00F6123F"/>
    <w:rsid w:val="00F61648"/>
    <w:rsid w:val="00F61E52"/>
    <w:rsid w:val="00F62008"/>
    <w:rsid w:val="00F63E5F"/>
    <w:rsid w:val="00F6535D"/>
    <w:rsid w:val="00F67B15"/>
    <w:rsid w:val="00F700AD"/>
    <w:rsid w:val="00F70D91"/>
    <w:rsid w:val="00F718C5"/>
    <w:rsid w:val="00F7194B"/>
    <w:rsid w:val="00F7363E"/>
    <w:rsid w:val="00F73CFD"/>
    <w:rsid w:val="00F7544A"/>
    <w:rsid w:val="00F75EFC"/>
    <w:rsid w:val="00F7741D"/>
    <w:rsid w:val="00F804AA"/>
    <w:rsid w:val="00F83979"/>
    <w:rsid w:val="00F84119"/>
    <w:rsid w:val="00F96E67"/>
    <w:rsid w:val="00F97F77"/>
    <w:rsid w:val="00FA032C"/>
    <w:rsid w:val="00FA0DC5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4250"/>
    <w:rsid w:val="00FE6C99"/>
    <w:rsid w:val="00FE70A9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norisbank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orisbank.de/ueberuns/presseinformation-norisbank-konsumlaune-der-deutschen-sinkt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file:///\\dbg.ads.db.com\ATOSDFS\users\O\OC\OCM160\data\Umfragen\www.norisbank.de\service\auszeichnungen.htm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twitter.com/norisb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5d25089e-c2a4-40df-abb4-1c1029864da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e37beb4-02c6-443e-a1c8-99dc0b1f80c8"/>
    <ds:schemaRef ds:uri="http://purl.org/dc/dcmitype/"/>
    <ds:schemaRef ds:uri="1c88734f-45cf-4ee3-8ac1-e8e10e08d449"/>
  </ds:schemaRefs>
</ds:datastoreItem>
</file>

<file path=customXml/itemProps2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35C46D-6382-499B-BE06-29DE1B59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B4F95F56</Template>
  <TotalTime>0</TotalTime>
  <Pages>3</Pages>
  <Words>995</Words>
  <Characters>6419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2020-04-21T09:04:00Z</dcterms:created>
  <dcterms:modified xsi:type="dcterms:W3CDTF">2020-04-21T09:16:00Z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4be037fa-676a-43be-9989-6b4d971a03ae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1b7f8449-e5d3-4eba-8da7-ffd6ca5bf3e9_Enabled">
    <vt:lpwstr>True</vt:lpwstr>
  </property>
  <property fmtid="{D5CDD505-2E9C-101B-9397-08002B2CF9AE}" pid="7" name="MSIP_Label_1b7f8449-e5d3-4eba-8da7-ffd6ca5bf3e9_SiteId">
    <vt:lpwstr>1e9b61e8-e590-4abc-b1af-24125e330d2a</vt:lpwstr>
  </property>
  <property fmtid="{D5CDD505-2E9C-101B-9397-08002B2CF9AE}" pid="8" name="MSIP_Label_1b7f8449-e5d3-4eba-8da7-ffd6ca5bf3e9_Owner">
    <vt:lpwstr>christian-a.jacobs@db.com</vt:lpwstr>
  </property>
  <property fmtid="{D5CDD505-2E9C-101B-9397-08002B2CF9AE}" pid="9" name="MSIP_Label_1b7f8449-e5d3-4eba-8da7-ffd6ca5bf3e9_SetDate">
    <vt:lpwstr>2020-04-20T05:44:20.9911685Z</vt:lpwstr>
  </property>
  <property fmtid="{D5CDD505-2E9C-101B-9397-08002B2CF9AE}" pid="10" name="MSIP_Label_1b7f8449-e5d3-4eba-8da7-ffd6ca5bf3e9_Name">
    <vt:lpwstr>External Communication</vt:lpwstr>
  </property>
  <property fmtid="{D5CDD505-2E9C-101B-9397-08002B2CF9AE}" pid="11" name="MSIP_Label_1b7f8449-e5d3-4eba-8da7-ffd6ca5bf3e9_Application">
    <vt:lpwstr>Microsoft Azure Information Protection</vt:lpwstr>
  </property>
  <property fmtid="{D5CDD505-2E9C-101B-9397-08002B2CF9AE}" pid="12" name="MSIP_Label_1b7f8449-e5d3-4eba-8da7-ffd6ca5bf3e9_ActionId">
    <vt:lpwstr>11e9dfb0-8361-4f00-b371-3701b1031f47</vt:lpwstr>
  </property>
  <property fmtid="{D5CDD505-2E9C-101B-9397-08002B2CF9AE}" pid="13" name="MSIP_Label_1b7f8449-e5d3-4eba-8da7-ffd6ca5bf3e9_Extended_MSFT_Method">
    <vt:lpwstr>Manual</vt:lpwstr>
  </property>
  <property fmtid="{D5CDD505-2E9C-101B-9397-08002B2CF9AE}" pid="14" name="db.comClassification">
    <vt:lpwstr>External Communication</vt:lpwstr>
  </property>
</Properties>
</file>